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8834" w14:textId="6DE28A28" w:rsidR="00C32812" w:rsidRPr="007A073D" w:rsidRDefault="00C32812" w:rsidP="007A073D">
      <w:pPr>
        <w:jc w:val="right"/>
        <w:rPr>
          <w:rFonts w:ascii="Fira Sans" w:hAnsi="Fira Sans"/>
          <w:b/>
          <w:bCs/>
          <w:i/>
          <w:iCs/>
          <w:color w:val="070A8F" w:themeColor="background2" w:themeShade="80"/>
          <w:sz w:val="44"/>
          <w:szCs w:val="44"/>
        </w:rPr>
      </w:pPr>
      <w:r w:rsidRPr="00C32812">
        <w:rPr>
          <w:rFonts w:ascii="Fira Sans" w:hAnsi="Fira Sans"/>
          <w:b/>
          <w:bCs/>
          <w:noProof/>
          <w:color w:val="FFFFFF" w:themeColor="background1"/>
          <w:sz w:val="28"/>
          <w:szCs w:val="28"/>
          <w:highlight w:val="blu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E2795C" wp14:editId="26DB10A0">
                <wp:simplePos x="0" y="0"/>
                <wp:positionH relativeFrom="page">
                  <wp:posOffset>0</wp:posOffset>
                </wp:positionH>
                <wp:positionV relativeFrom="paragraph">
                  <wp:posOffset>-899795</wp:posOffset>
                </wp:positionV>
                <wp:extent cx="7575550" cy="152400"/>
                <wp:effectExtent l="0" t="0" r="6350" b="0"/>
                <wp:wrapNone/>
                <wp:docPr id="3498356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5550" cy="152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2000">
                              <a:schemeClr val="bg2">
                                <a:lumMod val="50000"/>
                              </a:schemeClr>
                            </a:gs>
                            <a:gs pos="44000">
                              <a:schemeClr val="bg2">
                                <a:lumMod val="75000"/>
                              </a:schemeClr>
                            </a:gs>
                            <a:gs pos="90000">
                              <a:schemeClr val="bg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bg2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226DC" id="Rectangle 1" o:spid="_x0000_s1026" style="position:absolute;margin-left:0;margin-top:-70.85pt;width:596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" fillcolor="#070a8e [1614]" stroked="f" strokeweight="1pt">
                <v:fill color2="#d7d7fd [670]" rotate="t" angle="90" colors="0 #070b8f;7864f #070b8f;28836f #0b10d6;58982f #878af9" focus="100%" type="gradient"/>
                <w10:wrap anchorx="page"/>
              </v:rect>
            </w:pict>
          </mc:Fallback>
        </mc:AlternateContent>
      </w:r>
      <w:r w:rsidRPr="00C32812">
        <w:rPr>
          <w:rFonts w:ascii="Fira Sans" w:hAnsi="Fira Sans"/>
          <w:b/>
          <w:bCs/>
          <w:noProof/>
          <w:color w:val="FFFFFF" w:themeColor="background1"/>
          <w:sz w:val="28"/>
          <w:szCs w:val="28"/>
          <w:highlight w:val="blu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3131D61" wp14:editId="4D4A2A76">
                <wp:simplePos x="0" y="0"/>
                <wp:positionH relativeFrom="margin">
                  <wp:posOffset>5309870</wp:posOffset>
                </wp:positionH>
                <wp:positionV relativeFrom="margin">
                  <wp:posOffset>-685165</wp:posOffset>
                </wp:positionV>
                <wp:extent cx="1257300" cy="2806700"/>
                <wp:effectExtent l="0" t="0" r="0" b="0"/>
                <wp:wrapNone/>
                <wp:docPr id="524173179" name="Forme en 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57300" cy="2806700"/>
                        </a:xfrm>
                        <a:prstGeom prst="corner">
                          <a:avLst>
                            <a:gd name="adj1" fmla="val 8389"/>
                            <a:gd name="adj2" fmla="val 8389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92C97" id="Forme en L 2" o:spid="_x0000_s1026" style="position:absolute;margin-left:418.1pt;margin-top:-53.95pt;width:99pt;height:221pt;rotation:180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280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" path="m,l105475,r,2701225l1257300,2701225r,105475l,2806700,,xe" fillcolor="#373cf5 [3214]" stroked="f" strokeweight="1pt">
                <v:stroke joinstyle="miter"/>
                <v:path arrowok="t" o:connecttype="custom" o:connectlocs="0,0;105475,0;105475,2701225;1257300,2701225;1257300,2806700;0,2806700;0,0" o:connectangles="0,0,0,0,0,0,0"/>
                <w10:wrap anchorx="margin" anchory="margin"/>
              </v:shape>
            </w:pict>
          </mc:Fallback>
        </mc:AlternateContent>
      </w:r>
    </w:p>
    <w:p w14:paraId="6FF0846D" w14:textId="77777777" w:rsidR="007A073D" w:rsidRPr="007A073D" w:rsidRDefault="007A073D">
      <w:pPr>
        <w:rPr>
          <w:rFonts w:ascii="Fira Sans" w:hAnsi="Fira Sans"/>
          <w:b/>
          <w:bCs/>
          <w:color w:val="373CF5" w:themeColor="background2"/>
          <w:sz w:val="6"/>
          <w:szCs w:val="6"/>
        </w:rPr>
      </w:pPr>
    </w:p>
    <w:p w14:paraId="17C66B7D" w14:textId="12449335" w:rsidR="00E11F6F" w:rsidRDefault="00E11F6F" w:rsidP="00E11F6F">
      <w:pPr>
        <w:jc w:val="center"/>
        <w:rPr>
          <w:rFonts w:ascii="Fira Sans" w:hAnsi="Fira Sans"/>
          <w:b/>
          <w:bCs/>
          <w:color w:val="373CF5" w:themeColor="background2"/>
          <w:sz w:val="52"/>
          <w:szCs w:val="52"/>
        </w:rPr>
      </w:pPr>
      <w:r>
        <w:rPr>
          <w:rFonts w:ascii="Fira Sans" w:hAnsi="Fira Sans"/>
          <w:b/>
          <w:bCs/>
          <w:color w:val="373CF5" w:themeColor="background2"/>
          <w:sz w:val="52"/>
          <w:szCs w:val="52"/>
        </w:rPr>
        <w:t>REGLEMENT INTERIEUR</w:t>
      </w:r>
    </w:p>
    <w:p w14:paraId="2B57C594" w14:textId="64C2FEA9" w:rsidR="007A073D" w:rsidRDefault="00196BAD" w:rsidP="003F09D7">
      <w:pPr>
        <w:jc w:val="center"/>
        <w:rPr>
          <w:rFonts w:ascii="Fira Sans" w:hAnsi="Fira Sans"/>
          <w:b/>
          <w:bCs/>
          <w:color w:val="373CF5" w:themeColor="background2"/>
          <w:sz w:val="52"/>
          <w:szCs w:val="52"/>
        </w:rPr>
      </w:pPr>
      <w:proofErr w:type="gramStart"/>
      <w:r w:rsidRPr="003F09D7">
        <w:rPr>
          <w:rFonts w:ascii="Fira Sans" w:hAnsi="Fira Sans"/>
          <w:b/>
          <w:bCs/>
          <w:color w:val="373CF5" w:themeColor="background2"/>
          <w:sz w:val="52"/>
          <w:szCs w:val="52"/>
          <w:highlight w:val="yellow"/>
        </w:rPr>
        <w:t>concours</w:t>
      </w:r>
      <w:proofErr w:type="gramEnd"/>
      <w:r w:rsidRPr="003F09D7">
        <w:rPr>
          <w:rFonts w:ascii="Fira Sans" w:hAnsi="Fira Sans"/>
          <w:b/>
          <w:bCs/>
          <w:color w:val="373CF5" w:themeColor="background2"/>
          <w:sz w:val="52"/>
          <w:szCs w:val="52"/>
          <w:highlight w:val="yellow"/>
        </w:rPr>
        <w:t xml:space="preserve"> local de la CCI</w:t>
      </w:r>
    </w:p>
    <w:p w14:paraId="00EC37F1" w14:textId="30E71B01" w:rsidR="00196BAD" w:rsidRPr="00303E6C" w:rsidRDefault="00196BAD" w:rsidP="00196BAD">
      <w:pPr>
        <w:jc w:val="both"/>
        <w:rPr>
          <w:rFonts w:ascii="Fira Sans" w:hAnsi="Fira Sans"/>
          <w:b/>
          <w:bCs/>
          <w:i/>
          <w:iCs/>
          <w:color w:val="070A8F" w:themeColor="background2" w:themeShade="80"/>
          <w:sz w:val="24"/>
          <w:szCs w:val="24"/>
        </w:rPr>
      </w:pPr>
      <w:r w:rsidRPr="00303E6C">
        <w:rPr>
          <w:rFonts w:ascii="Fira Sans" w:hAnsi="Fira Sans"/>
          <w:b/>
          <w:bCs/>
          <w:i/>
          <w:iCs/>
          <w:color w:val="070A8F" w:themeColor="background2" w:themeShade="80"/>
          <w:sz w:val="24"/>
          <w:szCs w:val="24"/>
          <w:highlight w:val="yellow"/>
        </w:rPr>
        <w:t>NB : ce document est un modèle, il doit être complété, amendé, enrichi à la convenance de la CCIT organisatrice du concours local.</w:t>
      </w:r>
      <w:r w:rsidRPr="00303E6C">
        <w:rPr>
          <w:rFonts w:ascii="Fira Sans" w:hAnsi="Fira Sans"/>
          <w:b/>
          <w:bCs/>
          <w:i/>
          <w:iCs/>
          <w:color w:val="070A8F" w:themeColor="background2" w:themeShade="80"/>
          <w:sz w:val="24"/>
          <w:szCs w:val="24"/>
        </w:rPr>
        <w:t xml:space="preserve"> </w:t>
      </w:r>
    </w:p>
    <w:p w14:paraId="3B04C70E" w14:textId="2C83BF69" w:rsidR="00196BAD" w:rsidRPr="00196BAD" w:rsidRDefault="00196BAD" w:rsidP="00196BAD">
      <w:pPr>
        <w:jc w:val="both"/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</w:p>
    <w:p w14:paraId="3D3C8D1B" w14:textId="5BE2DF1B" w:rsidR="001D7C61" w:rsidRPr="00196BAD" w:rsidRDefault="00844DEE" w:rsidP="008B7855">
      <w:pPr>
        <w:shd w:val="clear" w:color="auto" w:fill="FF0064"/>
        <w:ind w:left="-142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Préambule</w:t>
      </w:r>
      <w:r w:rsidR="002C32BC">
        <w:rPr>
          <w:rFonts w:ascii="Fira Sans" w:hAnsi="Fira Sans"/>
          <w:b/>
          <w:bCs/>
          <w:color w:val="FFFFFF" w:themeColor="background1"/>
          <w:sz w:val="36"/>
          <w:szCs w:val="36"/>
        </w:rPr>
        <w:t> </w:t>
      </w:r>
    </w:p>
    <w:p w14:paraId="4F288794" w14:textId="2662C21B" w:rsidR="00C32812" w:rsidRPr="007A073D" w:rsidRDefault="001D7C61" w:rsidP="2A5D4AD0">
      <w:pPr>
        <w:rPr>
          <w:rFonts w:ascii="Fira Sans" w:hAnsi="Fira Sans"/>
          <w:noProof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 xml:space="preserve">Le réseau CCI </w:t>
      </w:r>
      <w:r w:rsidR="006D7919">
        <w:rPr>
          <w:rFonts w:ascii="Fira Sans" w:hAnsi="Fira Sans"/>
          <w:color w:val="070A8F" w:themeColor="background2" w:themeShade="80"/>
        </w:rPr>
        <w:t>o</w:t>
      </w:r>
      <w:r w:rsidR="00D85604">
        <w:rPr>
          <w:rFonts w:ascii="Fira Sans" w:hAnsi="Fira Sans"/>
          <w:color w:val="070A8F" w:themeColor="background2" w:themeShade="80"/>
        </w:rPr>
        <w:t>rganise</w:t>
      </w:r>
      <w:r w:rsidRPr="2A5D4AD0">
        <w:rPr>
          <w:rFonts w:ascii="Fira Sans" w:hAnsi="Fira Sans"/>
          <w:color w:val="070A8F" w:themeColor="background2" w:themeShade="80"/>
        </w:rPr>
        <w:t xml:space="preserve"> les </w:t>
      </w:r>
      <w:r w:rsidRPr="2A5D4AD0">
        <w:rPr>
          <w:rFonts w:ascii="Fira Sans" w:hAnsi="Fira Sans"/>
          <w:i/>
          <w:iCs/>
          <w:color w:val="070A8F" w:themeColor="background2" w:themeShade="80"/>
        </w:rPr>
        <w:t>Trophées du Commerce – une initiative CCI</w:t>
      </w:r>
      <w:r w:rsidRPr="2A5D4AD0">
        <w:rPr>
          <w:rFonts w:ascii="Fira Sans" w:hAnsi="Fira Sans"/>
          <w:color w:val="070A8F" w:themeColor="background2" w:themeShade="80"/>
        </w:rPr>
        <w:t xml:space="preserve">. </w:t>
      </w:r>
      <w:r w:rsidR="00A558E7" w:rsidRPr="2A5D4AD0">
        <w:rPr>
          <w:rFonts w:ascii="Fira Sans" w:hAnsi="Fira Sans"/>
          <w:color w:val="070A8F" w:themeColor="background2" w:themeShade="80"/>
        </w:rPr>
        <w:t>Ces Trophées du Commerce mett</w:t>
      </w:r>
      <w:r w:rsidR="2A08F72A" w:rsidRPr="2A5D4AD0">
        <w:rPr>
          <w:rFonts w:ascii="Fira Sans" w:hAnsi="Fira Sans"/>
          <w:color w:val="070A8F" w:themeColor="background2" w:themeShade="80"/>
        </w:rPr>
        <w:t>en</w:t>
      </w:r>
      <w:r w:rsidR="00A558E7" w:rsidRPr="2A5D4AD0">
        <w:rPr>
          <w:rFonts w:ascii="Fira Sans" w:hAnsi="Fira Sans"/>
          <w:color w:val="070A8F" w:themeColor="background2" w:themeShade="80"/>
        </w:rPr>
        <w:t>t à l’honneur les capacités des professionnels du commerce et des services de proximité à innover, à s’adapter à l’évolution des modes de vie et de consommation de leurs clients, mais aussi à relever des défis comme celui de la transition écologique ou de la revitalisation des centres-villes.</w:t>
      </w:r>
    </w:p>
    <w:p w14:paraId="640F73B6" w14:textId="11305261" w:rsidR="00BA641C" w:rsidRDefault="6842B98F" w:rsidP="2A5D4AD0">
      <w:pPr>
        <w:spacing w:after="0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 xml:space="preserve"> </w:t>
      </w:r>
      <w:r w:rsidR="0AB2714B" w:rsidRPr="2A5D4AD0">
        <w:rPr>
          <w:rFonts w:ascii="Fira Sans" w:hAnsi="Fira Sans"/>
          <w:color w:val="070A8F" w:themeColor="background2" w:themeShade="80"/>
        </w:rPr>
        <w:t>[</w:t>
      </w:r>
      <w:proofErr w:type="gramStart"/>
      <w:r w:rsidR="00D85604" w:rsidRPr="00D85604">
        <w:rPr>
          <w:rFonts w:ascii="Fira Sans" w:hAnsi="Fira Sans"/>
          <w:color w:val="070A8F" w:themeColor="background2" w:themeShade="80"/>
          <w:highlight w:val="yellow"/>
        </w:rPr>
        <w:t>n</w:t>
      </w:r>
      <w:r w:rsidR="0AB2714B" w:rsidRPr="2A5D4AD0">
        <w:rPr>
          <w:rFonts w:ascii="Fira Sans" w:hAnsi="Fira Sans"/>
          <w:color w:val="070A8F" w:themeColor="background2" w:themeShade="80"/>
          <w:highlight w:val="yellow"/>
        </w:rPr>
        <w:t>om</w:t>
      </w:r>
      <w:proofErr w:type="gramEnd"/>
      <w:r w:rsidR="0AB2714B" w:rsidRPr="2A5D4AD0">
        <w:rPr>
          <w:rFonts w:ascii="Fira Sans" w:hAnsi="Fira Sans"/>
          <w:color w:val="070A8F" w:themeColor="background2" w:themeShade="80"/>
          <w:highlight w:val="yellow"/>
        </w:rPr>
        <w:t xml:space="preserve"> </w:t>
      </w:r>
      <w:r w:rsidR="00B1168D">
        <w:rPr>
          <w:rFonts w:ascii="Fira Sans" w:hAnsi="Fira Sans"/>
          <w:color w:val="070A8F" w:themeColor="background2" w:themeShade="80"/>
          <w:highlight w:val="yellow"/>
        </w:rPr>
        <w:t>du concours local</w:t>
      </w:r>
      <w:r w:rsidR="0AB2714B" w:rsidRPr="2A5D4AD0">
        <w:rPr>
          <w:rFonts w:ascii="Fira Sans" w:hAnsi="Fira Sans"/>
          <w:color w:val="070A8F" w:themeColor="background2" w:themeShade="80"/>
          <w:highlight w:val="yellow"/>
        </w:rPr>
        <w:t>]</w:t>
      </w:r>
      <w:r w:rsidR="0FEF9DF2" w:rsidRPr="2A5D4AD0">
        <w:rPr>
          <w:rFonts w:ascii="Fira Sans" w:hAnsi="Fira Sans"/>
          <w:color w:val="070A8F" w:themeColor="background2" w:themeShade="80"/>
        </w:rPr>
        <w:t xml:space="preserve"> </w:t>
      </w:r>
      <w:r w:rsidRPr="2A5D4AD0">
        <w:rPr>
          <w:rFonts w:ascii="Fira Sans" w:hAnsi="Fira Sans"/>
          <w:color w:val="070A8F" w:themeColor="background2" w:themeShade="80"/>
        </w:rPr>
        <w:t xml:space="preserve">s'inscrit dans </w:t>
      </w:r>
      <w:r w:rsidR="00C06650">
        <w:rPr>
          <w:rFonts w:ascii="Fira Sans" w:hAnsi="Fira Sans"/>
          <w:color w:val="070A8F" w:themeColor="background2" w:themeShade="80"/>
        </w:rPr>
        <w:t xml:space="preserve">les </w:t>
      </w:r>
      <w:r w:rsidR="00C06650" w:rsidRPr="00C06650">
        <w:rPr>
          <w:rFonts w:ascii="Fira Sans" w:hAnsi="Fira Sans"/>
          <w:i/>
          <w:iCs/>
          <w:color w:val="070A8F" w:themeColor="background2" w:themeShade="80"/>
        </w:rPr>
        <w:t>Trophées du Commerce</w:t>
      </w:r>
      <w:r w:rsidR="00C06650">
        <w:rPr>
          <w:rFonts w:ascii="Fira Sans" w:hAnsi="Fira Sans"/>
          <w:color w:val="070A8F" w:themeColor="background2" w:themeShade="80"/>
        </w:rPr>
        <w:t xml:space="preserve"> </w:t>
      </w:r>
      <w:r w:rsidRPr="2A5D4AD0">
        <w:rPr>
          <w:rFonts w:ascii="Fira Sans" w:hAnsi="Fira Sans"/>
          <w:color w:val="070A8F" w:themeColor="background2" w:themeShade="80"/>
        </w:rPr>
        <w:t xml:space="preserve">un concours national sur 3 niveaux géographiques : </w:t>
      </w:r>
    </w:p>
    <w:p w14:paraId="3A543FCC" w14:textId="5DF41A01" w:rsidR="00BA641C" w:rsidRDefault="6F595AF1" w:rsidP="2A5D4AD0">
      <w:pPr>
        <w:pStyle w:val="Paragraphedeliste"/>
        <w:numPr>
          <w:ilvl w:val="0"/>
          <w:numId w:val="4"/>
        </w:numPr>
        <w:spacing w:after="0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>Le</w:t>
      </w:r>
      <w:r w:rsidR="6842B98F" w:rsidRPr="2A5D4AD0">
        <w:rPr>
          <w:rFonts w:ascii="Fira Sans" w:hAnsi="Fira Sans"/>
          <w:color w:val="070A8F" w:themeColor="background2" w:themeShade="80"/>
        </w:rPr>
        <w:t xml:space="preserve"> niveau </w:t>
      </w:r>
      <w:r w:rsidR="15E1CD5B" w:rsidRPr="2A5D4AD0">
        <w:rPr>
          <w:rFonts w:ascii="Fira Sans" w:hAnsi="Fira Sans"/>
          <w:color w:val="070A8F" w:themeColor="background2" w:themeShade="80"/>
        </w:rPr>
        <w:t>local qui fait l’objet du présent r</w:t>
      </w:r>
      <w:r w:rsidR="149C3094" w:rsidRPr="2A5D4AD0">
        <w:rPr>
          <w:rFonts w:ascii="Fira Sans" w:hAnsi="Fira Sans"/>
          <w:color w:val="070A8F" w:themeColor="background2" w:themeShade="80"/>
        </w:rPr>
        <w:t>è</w:t>
      </w:r>
      <w:r w:rsidR="15E1CD5B" w:rsidRPr="2A5D4AD0">
        <w:rPr>
          <w:rFonts w:ascii="Fira Sans" w:hAnsi="Fira Sans"/>
          <w:color w:val="070A8F" w:themeColor="background2" w:themeShade="80"/>
        </w:rPr>
        <w:t>glement</w:t>
      </w:r>
      <w:r w:rsidR="6842B98F" w:rsidRPr="2A5D4AD0">
        <w:rPr>
          <w:rFonts w:ascii="Fira Sans" w:hAnsi="Fira Sans"/>
          <w:color w:val="070A8F" w:themeColor="background2" w:themeShade="80"/>
        </w:rPr>
        <w:t xml:space="preserve"> ;</w:t>
      </w:r>
    </w:p>
    <w:p w14:paraId="18EF4D1D" w14:textId="4689E192" w:rsidR="00BA641C" w:rsidRDefault="2098E417" w:rsidP="2A5D4AD0">
      <w:pPr>
        <w:pStyle w:val="Paragraphedeliste"/>
        <w:numPr>
          <w:ilvl w:val="0"/>
          <w:numId w:val="4"/>
        </w:numPr>
        <w:spacing w:after="0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>Un</w:t>
      </w:r>
      <w:r w:rsidR="6842B98F" w:rsidRPr="2A5D4AD0">
        <w:rPr>
          <w:rFonts w:ascii="Fira Sans" w:hAnsi="Fira Sans"/>
          <w:color w:val="070A8F" w:themeColor="background2" w:themeShade="80"/>
        </w:rPr>
        <w:t xml:space="preserve"> niveau régional par les CCI régionales ;</w:t>
      </w:r>
    </w:p>
    <w:p w14:paraId="19234784" w14:textId="362DDFB4" w:rsidR="00BA641C" w:rsidRDefault="50A8CD1E" w:rsidP="2A5D4AD0">
      <w:pPr>
        <w:pStyle w:val="Paragraphedeliste"/>
        <w:numPr>
          <w:ilvl w:val="0"/>
          <w:numId w:val="4"/>
        </w:numPr>
        <w:spacing w:after="0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>Un</w:t>
      </w:r>
      <w:r w:rsidR="6842B98F" w:rsidRPr="2A5D4AD0">
        <w:rPr>
          <w:rFonts w:ascii="Fira Sans" w:hAnsi="Fira Sans"/>
          <w:color w:val="070A8F" w:themeColor="background2" w:themeShade="80"/>
        </w:rPr>
        <w:t xml:space="preserve"> niveau national par </w:t>
      </w:r>
      <w:r w:rsidR="7C5245A5" w:rsidRPr="2A5D4AD0">
        <w:rPr>
          <w:rFonts w:ascii="Fira Sans" w:hAnsi="Fira Sans"/>
          <w:color w:val="070A8F" w:themeColor="background2" w:themeShade="80"/>
        </w:rPr>
        <w:t>la tête de réseau CCI France</w:t>
      </w:r>
      <w:r w:rsidR="6842B98F" w:rsidRPr="2A5D4AD0">
        <w:rPr>
          <w:rFonts w:ascii="Fira Sans" w:hAnsi="Fira Sans"/>
          <w:color w:val="070A8F" w:themeColor="background2" w:themeShade="80"/>
        </w:rPr>
        <w:t>.</w:t>
      </w:r>
      <w:r w:rsidR="6842B98F" w:rsidRPr="2A5D4AD0">
        <w:rPr>
          <w:rFonts w:ascii="Fira Sans" w:hAnsi="Fira Sans"/>
          <w:b/>
          <w:bCs/>
          <w:noProof/>
          <w:color w:val="FFFFFF" w:themeColor="background1"/>
          <w:sz w:val="40"/>
          <w:szCs w:val="40"/>
        </w:rPr>
        <w:t xml:space="preserve"> </w:t>
      </w:r>
    </w:p>
    <w:p w14:paraId="069D64AD" w14:textId="05C041FB" w:rsidR="2A5D4AD0" w:rsidRPr="00F37947" w:rsidRDefault="005D22CA" w:rsidP="00F37947">
      <w:pPr>
        <w:spacing w:after="0"/>
        <w:jc w:val="both"/>
        <w:rPr>
          <w:rFonts w:ascii="Fira Sans" w:hAnsi="Fira Sans"/>
          <w:b/>
          <w:bCs/>
          <w:color w:val="FFFFFF" w:themeColor="background1"/>
          <w:sz w:val="40"/>
          <w:szCs w:val="40"/>
        </w:rPr>
      </w:pPr>
      <w:r w:rsidRPr="00345517">
        <w:rPr>
          <w:rFonts w:ascii="Fira Sans" w:hAnsi="Fira Sans"/>
          <w:b/>
          <w:bCs/>
          <w:noProof/>
          <w:color w:val="FFFFFF" w:themeColor="background1"/>
          <w:sz w:val="40"/>
          <w:szCs w:val="40"/>
        </w:rPr>
        <w:drawing>
          <wp:inline distT="0" distB="0" distL="0" distR="0" wp14:anchorId="43CCD802" wp14:editId="24879D38">
            <wp:extent cx="5473981" cy="2444876"/>
            <wp:effectExtent l="0" t="0" r="0" b="0"/>
            <wp:docPr id="3299495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94959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73981" cy="244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FE3DD" w14:textId="6812EBAE" w:rsidR="00BA641C" w:rsidRPr="00AE0CC2" w:rsidRDefault="00BA641C" w:rsidP="00BA641C">
      <w:pPr>
        <w:spacing w:after="0"/>
        <w:jc w:val="center"/>
      </w:pPr>
    </w:p>
    <w:p w14:paraId="32DD15FE" w14:textId="222460C5" w:rsidR="00CC3E5E" w:rsidRPr="00D94C0F" w:rsidRDefault="00CC3E5E" w:rsidP="00E11B5C">
      <w:pPr>
        <w:pStyle w:val="Titre1"/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 w:rsidRPr="2A5D4AD0">
        <w:rPr>
          <w:rFonts w:ascii="Fira Sans" w:hAnsi="Fira Sans"/>
          <w:b/>
          <w:bCs/>
          <w:color w:val="FFFFFF" w:themeColor="background1"/>
          <w:sz w:val="36"/>
          <w:szCs w:val="36"/>
        </w:rPr>
        <w:t>Quels sont les lots en jeu</w:t>
      </w:r>
      <w:r w:rsidR="2C836B35" w:rsidRPr="2A5D4AD0">
        <w:rPr>
          <w:rFonts w:ascii="Fira Sans" w:hAnsi="Fira Sans"/>
          <w:b/>
          <w:bCs/>
          <w:color w:val="FFFFFF" w:themeColor="background1"/>
          <w:sz w:val="36"/>
          <w:szCs w:val="36"/>
        </w:rPr>
        <w:t xml:space="preserve"> ?</w:t>
      </w:r>
    </w:p>
    <w:p w14:paraId="3F5077E2" w14:textId="30DF4508" w:rsidR="00CC3E5E" w:rsidRDefault="00CC3E5E" w:rsidP="00CC3E5E">
      <w:pPr>
        <w:spacing w:after="0"/>
        <w:jc w:val="both"/>
        <w:rPr>
          <w:rFonts w:ascii="Helvetica" w:hAnsi="Helvetica"/>
        </w:rPr>
      </w:pPr>
    </w:p>
    <w:p w14:paraId="60FB191D" w14:textId="77777777" w:rsidR="00CC3E5E" w:rsidRDefault="00CC3E5E" w:rsidP="00DB7547">
      <w:pPr>
        <w:spacing w:after="0"/>
        <w:rPr>
          <w:rFonts w:ascii="Fira Sans" w:hAnsi="Fira Sans"/>
          <w:b/>
          <w:bCs/>
          <w:color w:val="070A8F" w:themeColor="background2" w:themeShade="80"/>
        </w:rPr>
      </w:pPr>
    </w:p>
    <w:p w14:paraId="3A2C3690" w14:textId="77777777" w:rsidR="00D929E7" w:rsidRPr="00196BAD" w:rsidRDefault="00D929E7" w:rsidP="00D929E7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196BAD">
        <w:rPr>
          <w:rFonts w:ascii="Fira Sans" w:hAnsi="Fira Sans"/>
          <w:color w:val="070A8F" w:themeColor="background2" w:themeShade="80"/>
          <w:highlight w:val="yellow"/>
        </w:rPr>
        <w:t>Préciser éventuellement si la CCIT propose des lots (chèque, accompagnement gratuit, …) aux lauréats</w:t>
      </w:r>
    </w:p>
    <w:p w14:paraId="53E6BA40" w14:textId="77777777" w:rsidR="00C36347" w:rsidRDefault="00C36347" w:rsidP="00D929E7">
      <w:pPr>
        <w:spacing w:after="0"/>
        <w:jc w:val="both"/>
        <w:rPr>
          <w:rFonts w:ascii="Helvetica" w:hAnsi="Helvetica"/>
        </w:rPr>
      </w:pPr>
    </w:p>
    <w:p w14:paraId="6CAE4658" w14:textId="77777777" w:rsidR="00C36347" w:rsidRPr="00C36347" w:rsidRDefault="00C36347" w:rsidP="00C36347">
      <w:pPr>
        <w:pStyle w:val="Titre1"/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 w:rsidRPr="00C36347"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Calendrier</w:t>
      </w:r>
    </w:p>
    <w:p w14:paraId="4CA600EC" w14:textId="68F73177" w:rsidR="00C36347" w:rsidRDefault="00C36347">
      <w:pPr>
        <w:rPr>
          <w:rFonts w:ascii="Fira Sans" w:hAnsi="Fira Sans"/>
          <w:b/>
          <w:bCs/>
          <w:color w:val="FFFFFF" w:themeColor="background1"/>
          <w:highlight w:val="blue"/>
        </w:rPr>
      </w:pPr>
    </w:p>
    <w:p w14:paraId="52A0E2EF" w14:textId="0F15A6A0" w:rsidR="00C36347" w:rsidRPr="00CF716D" w:rsidRDefault="00C36347" w:rsidP="00C36347">
      <w:pPr>
        <w:rPr>
          <w:rFonts w:ascii="Fira Sans" w:hAnsi="Fira Sans"/>
          <w:b/>
          <w:bCs/>
          <w:color w:val="FFFFFF" w:themeColor="background1"/>
        </w:rPr>
      </w:pPr>
      <w:r w:rsidRPr="00CF716D">
        <w:rPr>
          <w:rFonts w:ascii="Fira Sans" w:hAnsi="Fira Sans"/>
          <w:b/>
          <w:bCs/>
          <w:color w:val="FFFFFF" w:themeColor="background1"/>
          <w:highlight w:val="blue"/>
        </w:rPr>
        <w:t>Le calendrier de la sélection locale :</w:t>
      </w:r>
      <w:r w:rsidRPr="007B0633">
        <w:rPr>
          <w:rFonts w:ascii="Fira Sans" w:hAnsi="Fira Sans"/>
          <w:b/>
          <w:bCs/>
          <w:color w:val="FFFFFF" w:themeColor="background1"/>
        </w:rPr>
        <w:t xml:space="preserve"> </w:t>
      </w:r>
    </w:p>
    <w:tbl>
      <w:tblPr>
        <w:tblStyle w:val="Grilledutableau"/>
        <w:tblW w:w="9316" w:type="dxa"/>
        <w:tblLook w:val="04A0" w:firstRow="1" w:lastRow="0" w:firstColumn="1" w:lastColumn="0" w:noHBand="0" w:noVBand="1"/>
      </w:tblPr>
      <w:tblGrid>
        <w:gridCol w:w="4658"/>
        <w:gridCol w:w="4658"/>
      </w:tblGrid>
      <w:tr w:rsidR="00C36347" w14:paraId="457D8AEC" w14:textId="77777777" w:rsidTr="2A5D4AD0">
        <w:trPr>
          <w:trHeight w:val="667"/>
        </w:trPr>
        <w:tc>
          <w:tcPr>
            <w:tcW w:w="4658" w:type="dxa"/>
            <w:vAlign w:val="center"/>
          </w:tcPr>
          <w:p w14:paraId="012ED35A" w14:textId="77777777" w:rsidR="00C36347" w:rsidRPr="005B1DF9" w:rsidRDefault="00C36347" w:rsidP="00615B98">
            <w:pPr>
              <w:rPr>
                <w:rFonts w:ascii="Fira Sans" w:hAnsi="Fira Sans"/>
                <w:b/>
                <w:bCs/>
                <w:color w:val="070A8F" w:themeColor="background2" w:themeShade="80"/>
                <w:sz w:val="28"/>
                <w:szCs w:val="28"/>
              </w:rPr>
            </w:pPr>
            <w:r w:rsidRPr="005B1DF9">
              <w:rPr>
                <w:rFonts w:ascii="Fira Sans" w:hAnsi="Fira Sans"/>
                <w:b/>
                <w:bCs/>
                <w:color w:val="070A8F" w:themeColor="background2" w:themeShade="80"/>
                <w:sz w:val="28"/>
                <w:szCs w:val="28"/>
              </w:rPr>
              <w:t>Etapes</w:t>
            </w:r>
          </w:p>
        </w:tc>
        <w:tc>
          <w:tcPr>
            <w:tcW w:w="4658" w:type="dxa"/>
            <w:vAlign w:val="center"/>
          </w:tcPr>
          <w:p w14:paraId="7C6EE614" w14:textId="77777777" w:rsidR="00C36347" w:rsidRPr="005B1DF9" w:rsidRDefault="00C36347" w:rsidP="00615B98">
            <w:pPr>
              <w:rPr>
                <w:rFonts w:ascii="Fira Sans" w:hAnsi="Fira Sans"/>
                <w:b/>
                <w:bCs/>
                <w:color w:val="070A8F" w:themeColor="background2" w:themeShade="80"/>
                <w:sz w:val="28"/>
                <w:szCs w:val="28"/>
              </w:rPr>
            </w:pPr>
            <w:r w:rsidRPr="005B1DF9">
              <w:rPr>
                <w:rFonts w:ascii="Fira Sans" w:hAnsi="Fira Sans"/>
                <w:b/>
                <w:bCs/>
                <w:color w:val="070A8F" w:themeColor="background2" w:themeShade="80"/>
                <w:sz w:val="28"/>
                <w:szCs w:val="28"/>
              </w:rPr>
              <w:t>Dates</w:t>
            </w:r>
          </w:p>
        </w:tc>
      </w:tr>
      <w:tr w:rsidR="00C36347" w14:paraId="568E3540" w14:textId="77777777" w:rsidTr="2A5D4AD0">
        <w:trPr>
          <w:trHeight w:val="667"/>
        </w:trPr>
        <w:tc>
          <w:tcPr>
            <w:tcW w:w="4658" w:type="dxa"/>
            <w:vAlign w:val="center"/>
          </w:tcPr>
          <w:p w14:paraId="7C475646" w14:textId="094C655E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>
              <w:rPr>
                <w:rFonts w:ascii="Fira Sans" w:hAnsi="Fira Sans"/>
                <w:color w:val="070A8F" w:themeColor="background2" w:themeShade="80"/>
              </w:rPr>
              <w:t xml:space="preserve">Lancement </w:t>
            </w:r>
            <w:r w:rsidR="00481532" w:rsidRPr="00481532">
              <w:rPr>
                <w:rFonts w:ascii="Fira Sans" w:hAnsi="Fira Sans"/>
                <w:color w:val="070A8F" w:themeColor="background2" w:themeShade="80"/>
                <w:highlight w:val="yellow"/>
              </w:rPr>
              <w:t>[nom du concours local]</w:t>
            </w:r>
            <w:r>
              <w:rPr>
                <w:rFonts w:ascii="Fira Sans" w:hAnsi="Fira Sans"/>
                <w:color w:val="070A8F" w:themeColor="background2" w:themeShade="80"/>
              </w:rPr>
              <w:t xml:space="preserve"> - Réception des dossiers de candidature</w:t>
            </w:r>
          </w:p>
        </w:tc>
        <w:tc>
          <w:tcPr>
            <w:tcW w:w="4658" w:type="dxa"/>
            <w:vAlign w:val="center"/>
          </w:tcPr>
          <w:p w14:paraId="57C5B3C3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 w:rsidRPr="001053E8">
              <w:rPr>
                <w:rFonts w:ascii="Fira Sans" w:hAnsi="Fira Sans"/>
                <w:color w:val="070A8F" w:themeColor="background2" w:themeShade="80"/>
                <w:highlight w:val="yellow"/>
              </w:rPr>
              <w:t>A compléter</w:t>
            </w:r>
          </w:p>
        </w:tc>
      </w:tr>
      <w:tr w:rsidR="00C36347" w14:paraId="1B20F69F" w14:textId="77777777" w:rsidTr="2A5D4AD0">
        <w:trPr>
          <w:trHeight w:val="667"/>
        </w:trPr>
        <w:tc>
          <w:tcPr>
            <w:tcW w:w="4658" w:type="dxa"/>
            <w:vAlign w:val="center"/>
          </w:tcPr>
          <w:p w14:paraId="289DCA4B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>
              <w:rPr>
                <w:rFonts w:ascii="Fira Sans" w:hAnsi="Fira Sans"/>
                <w:color w:val="070A8F" w:themeColor="background2" w:themeShade="80"/>
              </w:rPr>
              <w:t>Fin de la réception des dossiers de candidature</w:t>
            </w:r>
          </w:p>
        </w:tc>
        <w:tc>
          <w:tcPr>
            <w:tcW w:w="4658" w:type="dxa"/>
            <w:vAlign w:val="center"/>
          </w:tcPr>
          <w:p w14:paraId="48666441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 w:rsidRPr="001053E8">
              <w:rPr>
                <w:rFonts w:ascii="Fira Sans" w:hAnsi="Fira Sans"/>
                <w:color w:val="070A8F" w:themeColor="background2" w:themeShade="80"/>
                <w:highlight w:val="yellow"/>
              </w:rPr>
              <w:t>A compléter</w:t>
            </w:r>
          </w:p>
        </w:tc>
      </w:tr>
      <w:tr w:rsidR="00C36347" w14:paraId="01CB2315" w14:textId="77777777" w:rsidTr="2A5D4AD0">
        <w:trPr>
          <w:trHeight w:val="667"/>
        </w:trPr>
        <w:tc>
          <w:tcPr>
            <w:tcW w:w="4658" w:type="dxa"/>
            <w:vAlign w:val="center"/>
          </w:tcPr>
          <w:p w14:paraId="5AA1DF8B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>
              <w:rPr>
                <w:rFonts w:ascii="Fira Sans" w:hAnsi="Fira Sans"/>
                <w:color w:val="070A8F" w:themeColor="background2" w:themeShade="80"/>
              </w:rPr>
              <w:t>Analyse des dossiers de candidature et sélection des lauréats</w:t>
            </w:r>
          </w:p>
        </w:tc>
        <w:tc>
          <w:tcPr>
            <w:tcW w:w="4658" w:type="dxa"/>
            <w:vAlign w:val="center"/>
          </w:tcPr>
          <w:p w14:paraId="0F09B0AA" w14:textId="77777777" w:rsidR="00C36347" w:rsidRPr="001053E8" w:rsidRDefault="00C36347" w:rsidP="00615B98">
            <w:pPr>
              <w:rPr>
                <w:rFonts w:ascii="Fira Sans" w:hAnsi="Fira Sans"/>
                <w:color w:val="070A8F" w:themeColor="background2" w:themeShade="80"/>
                <w:highlight w:val="yellow"/>
              </w:rPr>
            </w:pPr>
            <w:r w:rsidRPr="001053E8">
              <w:rPr>
                <w:rFonts w:ascii="Fira Sans" w:hAnsi="Fira Sans"/>
                <w:color w:val="070A8F" w:themeColor="background2" w:themeShade="80"/>
                <w:highlight w:val="yellow"/>
              </w:rPr>
              <w:t>A compléter</w:t>
            </w:r>
          </w:p>
        </w:tc>
      </w:tr>
      <w:tr w:rsidR="00C36347" w14:paraId="77B03496" w14:textId="77777777" w:rsidTr="2A5D4AD0">
        <w:trPr>
          <w:trHeight w:val="667"/>
        </w:trPr>
        <w:tc>
          <w:tcPr>
            <w:tcW w:w="4658" w:type="dxa"/>
            <w:vAlign w:val="center"/>
          </w:tcPr>
          <w:p w14:paraId="690D8E61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>
              <w:rPr>
                <w:rFonts w:ascii="Fira Sans" w:hAnsi="Fira Sans"/>
                <w:color w:val="070A8F" w:themeColor="background2" w:themeShade="80"/>
              </w:rPr>
              <w:t>Remise des trophées locaux</w:t>
            </w:r>
          </w:p>
        </w:tc>
        <w:tc>
          <w:tcPr>
            <w:tcW w:w="4658" w:type="dxa"/>
            <w:vAlign w:val="center"/>
          </w:tcPr>
          <w:p w14:paraId="481C1075" w14:textId="77777777" w:rsidR="00C36347" w:rsidRDefault="00C36347" w:rsidP="00615B98">
            <w:pPr>
              <w:rPr>
                <w:rFonts w:ascii="Fira Sans" w:hAnsi="Fira Sans"/>
                <w:color w:val="070A8F" w:themeColor="background2" w:themeShade="80"/>
              </w:rPr>
            </w:pPr>
            <w:r w:rsidRPr="005B1DF9">
              <w:rPr>
                <w:rFonts w:ascii="Fira Sans" w:hAnsi="Fira Sans"/>
                <w:color w:val="070A8F" w:themeColor="background2" w:themeShade="80"/>
                <w:highlight w:val="yellow"/>
              </w:rPr>
              <w:t>A compléter</w:t>
            </w:r>
          </w:p>
        </w:tc>
      </w:tr>
    </w:tbl>
    <w:p w14:paraId="1AC3BA52" w14:textId="77777777" w:rsidR="00C36347" w:rsidRDefault="00C36347" w:rsidP="00C36347">
      <w:pPr>
        <w:rPr>
          <w:rFonts w:ascii="Fira Sans" w:hAnsi="Fira Sans"/>
          <w:color w:val="070A8F" w:themeColor="background2" w:themeShade="80"/>
        </w:rPr>
      </w:pPr>
    </w:p>
    <w:p w14:paraId="4027ACD5" w14:textId="251C022A" w:rsidR="00B83F2A" w:rsidRDefault="00C36347" w:rsidP="00C14451">
      <w:pPr>
        <w:jc w:val="both"/>
        <w:rPr>
          <w:rFonts w:ascii="Fira Sans" w:hAnsi="Fira Sans"/>
          <w:color w:val="070A8F" w:themeColor="background2" w:themeShade="80"/>
        </w:rPr>
      </w:pPr>
      <w:r w:rsidRPr="00FD1E9B">
        <w:rPr>
          <w:rFonts w:ascii="Fira Sans" w:hAnsi="Fira Sans"/>
          <w:color w:val="070A8F" w:themeColor="background2" w:themeShade="80"/>
        </w:rPr>
        <w:t xml:space="preserve">Les lauréats </w:t>
      </w:r>
      <w:r>
        <w:rPr>
          <w:rFonts w:ascii="Fira Sans" w:hAnsi="Fira Sans"/>
          <w:color w:val="070A8F" w:themeColor="background2" w:themeShade="80"/>
        </w:rPr>
        <w:t>[</w:t>
      </w:r>
      <w:r w:rsidRPr="00FD1E9B">
        <w:rPr>
          <w:rFonts w:ascii="Fira Sans" w:hAnsi="Fira Sans"/>
          <w:color w:val="070A8F" w:themeColor="background2" w:themeShade="80"/>
          <w:highlight w:val="yellow"/>
        </w:rPr>
        <w:t xml:space="preserve">Nom </w:t>
      </w:r>
      <w:r w:rsidR="00C06650">
        <w:rPr>
          <w:rFonts w:ascii="Fira Sans" w:hAnsi="Fira Sans"/>
          <w:color w:val="070A8F" w:themeColor="background2" w:themeShade="80"/>
          <w:highlight w:val="yellow"/>
        </w:rPr>
        <w:t>du concours local</w:t>
      </w:r>
      <w:r w:rsidRPr="00FD1E9B">
        <w:rPr>
          <w:rFonts w:ascii="Fira Sans" w:hAnsi="Fira Sans"/>
          <w:color w:val="070A8F" w:themeColor="background2" w:themeShade="80"/>
          <w:highlight w:val="yellow"/>
        </w:rPr>
        <w:t>]</w:t>
      </w:r>
      <w:r w:rsidRPr="00FD1E9B">
        <w:rPr>
          <w:rFonts w:ascii="Fira Sans" w:hAnsi="Fira Sans"/>
          <w:color w:val="070A8F" w:themeColor="background2" w:themeShade="80"/>
        </w:rPr>
        <w:t xml:space="preserve">, seront sélectionnés pour les </w:t>
      </w:r>
      <w:r w:rsidRPr="00C06650">
        <w:rPr>
          <w:rFonts w:ascii="Fira Sans" w:hAnsi="Fira Sans"/>
          <w:i/>
          <w:iCs/>
          <w:color w:val="070A8F" w:themeColor="background2" w:themeShade="80"/>
        </w:rPr>
        <w:t xml:space="preserve">Trophées du </w:t>
      </w:r>
      <w:r w:rsidR="00C06650">
        <w:rPr>
          <w:rFonts w:ascii="Fira Sans" w:hAnsi="Fira Sans"/>
          <w:i/>
          <w:iCs/>
          <w:color w:val="070A8F" w:themeColor="background2" w:themeShade="80"/>
        </w:rPr>
        <w:t>C</w:t>
      </w:r>
      <w:r w:rsidRPr="00C06650">
        <w:rPr>
          <w:rFonts w:ascii="Fira Sans" w:hAnsi="Fira Sans"/>
          <w:i/>
          <w:iCs/>
          <w:color w:val="070A8F" w:themeColor="background2" w:themeShade="80"/>
        </w:rPr>
        <w:t>ommerce</w:t>
      </w:r>
      <w:r w:rsidRPr="00FD1E9B">
        <w:rPr>
          <w:rFonts w:ascii="Fira Sans" w:hAnsi="Fira Sans"/>
          <w:color w:val="070A8F" w:themeColor="background2" w:themeShade="80"/>
        </w:rPr>
        <w:t xml:space="preserve"> régionaux organisé</w:t>
      </w:r>
      <w:r w:rsidR="00C06650">
        <w:rPr>
          <w:rFonts w:ascii="Fira Sans" w:hAnsi="Fira Sans"/>
          <w:color w:val="070A8F" w:themeColor="background2" w:themeShade="80"/>
        </w:rPr>
        <w:t>s</w:t>
      </w:r>
      <w:r w:rsidRPr="00FD1E9B">
        <w:rPr>
          <w:rFonts w:ascii="Fira Sans" w:hAnsi="Fira Sans"/>
          <w:color w:val="070A8F" w:themeColor="background2" w:themeShade="80"/>
        </w:rPr>
        <w:t xml:space="preserve"> au printemps 202</w:t>
      </w:r>
      <w:r w:rsidR="00C06650">
        <w:rPr>
          <w:rFonts w:ascii="Fira Sans" w:hAnsi="Fira Sans"/>
          <w:color w:val="070A8F" w:themeColor="background2" w:themeShade="80"/>
        </w:rPr>
        <w:t>6</w:t>
      </w:r>
      <w:r w:rsidRPr="00FD1E9B">
        <w:rPr>
          <w:rFonts w:ascii="Fira Sans" w:hAnsi="Fira Sans"/>
          <w:color w:val="070A8F" w:themeColor="background2" w:themeShade="80"/>
        </w:rPr>
        <w:t xml:space="preserve"> par la CCI </w:t>
      </w:r>
      <w:r>
        <w:rPr>
          <w:rFonts w:ascii="Fira Sans" w:hAnsi="Fira Sans"/>
          <w:color w:val="070A8F" w:themeColor="background2" w:themeShade="80"/>
        </w:rPr>
        <w:t>[</w:t>
      </w:r>
      <w:r w:rsidRPr="00FD1E9B">
        <w:rPr>
          <w:rFonts w:ascii="Fira Sans" w:hAnsi="Fira Sans"/>
          <w:color w:val="070A8F" w:themeColor="background2" w:themeShade="80"/>
          <w:highlight w:val="yellow"/>
        </w:rPr>
        <w:t>Nom de la CCIR</w:t>
      </w:r>
      <w:r>
        <w:rPr>
          <w:rFonts w:ascii="Fira Sans" w:hAnsi="Fira Sans"/>
          <w:color w:val="070A8F" w:themeColor="background2" w:themeShade="80"/>
        </w:rPr>
        <w:t>]</w:t>
      </w:r>
      <w:r w:rsidRPr="00FD1E9B">
        <w:rPr>
          <w:rFonts w:ascii="Fira Sans" w:hAnsi="Fira Sans"/>
          <w:color w:val="070A8F" w:themeColor="background2" w:themeShade="80"/>
        </w:rPr>
        <w:t xml:space="preserve">, et </w:t>
      </w:r>
      <w:r w:rsidR="003A7A79">
        <w:rPr>
          <w:rFonts w:ascii="Fira Sans" w:hAnsi="Fira Sans"/>
          <w:color w:val="070A8F" w:themeColor="background2" w:themeShade="80"/>
        </w:rPr>
        <w:t>auront une chance d’être retenus</w:t>
      </w:r>
      <w:r w:rsidRPr="00FD1E9B">
        <w:rPr>
          <w:rFonts w:ascii="Fira Sans" w:hAnsi="Fira Sans"/>
          <w:color w:val="070A8F" w:themeColor="background2" w:themeShade="80"/>
        </w:rPr>
        <w:t xml:space="preserve"> pour la grande finale nationale qui se tiendra en </w:t>
      </w:r>
      <w:r w:rsidR="00C43A0D">
        <w:rPr>
          <w:rFonts w:ascii="Fira Sans" w:hAnsi="Fira Sans"/>
          <w:color w:val="070A8F" w:themeColor="background2" w:themeShade="80"/>
        </w:rPr>
        <w:t>mai-</w:t>
      </w:r>
      <w:r w:rsidRPr="00FD1E9B">
        <w:rPr>
          <w:rFonts w:ascii="Fira Sans" w:hAnsi="Fira Sans"/>
          <w:color w:val="070A8F" w:themeColor="background2" w:themeShade="80"/>
        </w:rPr>
        <w:t>juin 202</w:t>
      </w:r>
      <w:r w:rsidR="00C06650">
        <w:rPr>
          <w:rFonts w:ascii="Fira Sans" w:hAnsi="Fira Sans"/>
          <w:color w:val="070A8F" w:themeColor="background2" w:themeShade="80"/>
        </w:rPr>
        <w:t>6</w:t>
      </w:r>
      <w:r>
        <w:rPr>
          <w:rFonts w:ascii="Fira Sans" w:hAnsi="Fira Sans"/>
          <w:color w:val="070A8F" w:themeColor="background2" w:themeShade="80"/>
        </w:rPr>
        <w:t>.</w:t>
      </w:r>
    </w:p>
    <w:p w14:paraId="0671CBE4" w14:textId="7A970BE1" w:rsidR="00277D46" w:rsidRPr="00C14451" w:rsidRDefault="00277D46" w:rsidP="00223DAF">
      <w:pPr>
        <w:pBdr>
          <w:top w:val="double" w:sz="4" w:space="1" w:color="373CF5" w:themeColor="background2"/>
          <w:left w:val="double" w:sz="4" w:space="4" w:color="373CF5" w:themeColor="background2"/>
          <w:bottom w:val="double" w:sz="4" w:space="1" w:color="373CF5" w:themeColor="background2"/>
          <w:right w:val="double" w:sz="4" w:space="4" w:color="373CF5" w:themeColor="background2"/>
        </w:pBdr>
        <w:ind w:left="993" w:right="1134"/>
        <w:rPr>
          <w:rFonts w:ascii="Fira Sans" w:hAnsi="Fira Sans"/>
          <w:color w:val="070A8F" w:themeColor="background2" w:themeShade="80"/>
        </w:rPr>
      </w:pPr>
      <w:r>
        <w:rPr>
          <w:rFonts w:ascii="Fira Sans" w:hAnsi="Fira Sans"/>
          <w:color w:val="070A8F" w:themeColor="background2" w:themeShade="80"/>
        </w:rPr>
        <w:t xml:space="preserve">Retrouvez le reportage sur la remise des Trophées nationaux 2025 : </w:t>
      </w:r>
      <w:hyperlink r:id="rId12" w:history="1">
        <w:r w:rsidR="00223DAF" w:rsidRPr="001F220D">
          <w:rPr>
            <w:rStyle w:val="Lienhypertexte"/>
            <w:rFonts w:ascii="Fira Sans" w:hAnsi="Fira Sans"/>
          </w:rPr>
          <w:t>https://youtu.be/K9BjTMMrZdk?si=Wa3hp0naPWOlmvny</w:t>
        </w:r>
      </w:hyperlink>
      <w:r w:rsidR="00223DAF">
        <w:rPr>
          <w:rFonts w:ascii="Fira Sans" w:hAnsi="Fira Sans"/>
          <w:color w:val="070A8F" w:themeColor="background2" w:themeShade="80"/>
        </w:rPr>
        <w:t xml:space="preserve"> </w:t>
      </w:r>
    </w:p>
    <w:p w14:paraId="0179C9BE" w14:textId="77777777" w:rsidR="0098466E" w:rsidRPr="00C14451" w:rsidRDefault="0098466E" w:rsidP="0053031F">
      <w:pPr>
        <w:pStyle w:val="Titre1"/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bookmarkStart w:id="0" w:name="_Toc177145855"/>
      <w:r w:rsidRPr="00C14451">
        <w:rPr>
          <w:rFonts w:ascii="Fira Sans" w:hAnsi="Fira Sans"/>
          <w:b/>
          <w:bCs/>
          <w:color w:val="FFFFFF" w:themeColor="background1"/>
          <w:sz w:val="36"/>
          <w:szCs w:val="36"/>
        </w:rPr>
        <w:t>Qui peut concourir ?</w:t>
      </w:r>
      <w:bookmarkEnd w:id="0"/>
    </w:p>
    <w:p w14:paraId="383D26EF" w14:textId="77777777" w:rsidR="0098466E" w:rsidRDefault="0098466E" w:rsidP="0098466E">
      <w:pPr>
        <w:jc w:val="both"/>
        <w:rPr>
          <w:rFonts w:ascii="Fira Sans" w:hAnsi="Fira Sans"/>
          <w:color w:val="070A8F" w:themeColor="background2" w:themeShade="80"/>
        </w:rPr>
      </w:pPr>
    </w:p>
    <w:p w14:paraId="1D0B7F69" w14:textId="77777777" w:rsidR="0098466E" w:rsidRPr="004C63A6" w:rsidRDefault="0098466E" w:rsidP="0098466E">
      <w:pPr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 xml:space="preserve">Les </w:t>
      </w:r>
      <w:r w:rsidRPr="00C43A0D">
        <w:rPr>
          <w:rFonts w:ascii="Fira Sans" w:hAnsi="Fira Sans"/>
          <w:i/>
          <w:iCs/>
          <w:color w:val="070A8F" w:themeColor="background2" w:themeShade="80"/>
        </w:rPr>
        <w:t>Trophées du Commerce</w:t>
      </w:r>
      <w:r w:rsidRPr="004C63A6">
        <w:rPr>
          <w:rFonts w:ascii="Fira Sans" w:hAnsi="Fira Sans"/>
          <w:color w:val="070A8F" w:themeColor="background2" w:themeShade="80"/>
        </w:rPr>
        <w:t xml:space="preserve"> sont organisés sur </w:t>
      </w:r>
      <w:r w:rsidRPr="004C63A6">
        <w:rPr>
          <w:rFonts w:ascii="Fira Sans" w:hAnsi="Fira Sans"/>
          <w:b/>
          <w:bCs/>
          <w:color w:val="070A8F" w:themeColor="background2" w:themeShade="80"/>
        </w:rPr>
        <w:t>l’ensemble du territoire</w:t>
      </w:r>
      <w:r>
        <w:rPr>
          <w:rFonts w:ascii="Fira Sans" w:hAnsi="Fira Sans"/>
          <w:b/>
          <w:bCs/>
          <w:color w:val="070A8F" w:themeColor="background2" w:themeShade="80"/>
        </w:rPr>
        <w:t xml:space="preserve"> français</w:t>
      </w:r>
      <w:r w:rsidRPr="004C63A6">
        <w:rPr>
          <w:rFonts w:ascii="Fira Sans" w:hAnsi="Fira Sans"/>
          <w:color w:val="070A8F" w:themeColor="background2" w:themeShade="80"/>
        </w:rPr>
        <w:t>. Chaque CCIT désigne des lauréats dans plusieurs catégories.</w:t>
      </w:r>
    </w:p>
    <w:p w14:paraId="5D23A341" w14:textId="77777777" w:rsidR="0098466E" w:rsidRPr="004C63A6" w:rsidRDefault="0098466E" w:rsidP="0098466E">
      <w:pPr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 xml:space="preserve">Peuvent candidater les </w:t>
      </w:r>
      <w:r>
        <w:rPr>
          <w:rFonts w:ascii="Fira Sans" w:hAnsi="Fira Sans"/>
          <w:color w:val="070A8F" w:themeColor="background2" w:themeShade="80"/>
        </w:rPr>
        <w:t>entreprises suivantes :</w:t>
      </w:r>
    </w:p>
    <w:p w14:paraId="3B3AD2B9" w14:textId="77777777" w:rsidR="0098466E" w:rsidRDefault="0098466E" w:rsidP="0098466E">
      <w:pPr>
        <w:pStyle w:val="Paragraphedeliste"/>
        <w:numPr>
          <w:ilvl w:val="0"/>
          <w:numId w:val="13"/>
        </w:numPr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Les commerces de détail indépendants, isolés ou en réseau (coopérative de détaillants, franchise, partenariats, …)</w:t>
      </w:r>
      <w:r w:rsidRPr="004C63A6">
        <w:rPr>
          <w:rStyle w:val="Appelnotedebasdep"/>
          <w:rFonts w:ascii="Fira Sans" w:hAnsi="Fira Sans"/>
          <w:color w:val="070A8F" w:themeColor="background2" w:themeShade="80"/>
        </w:rPr>
        <w:footnoteReference w:id="2"/>
      </w:r>
      <w:r w:rsidRPr="004C63A6">
        <w:rPr>
          <w:rFonts w:ascii="Fira Sans" w:hAnsi="Fira Sans"/>
          <w:color w:val="070A8F" w:themeColor="background2" w:themeShade="80"/>
        </w:rPr>
        <w:t> ;</w:t>
      </w:r>
    </w:p>
    <w:p w14:paraId="16720243" w14:textId="2CF7818B" w:rsidR="008A3AC0" w:rsidRPr="008A3AC0" w:rsidRDefault="008A3AC0" w:rsidP="008A3AC0">
      <w:pPr>
        <w:pStyle w:val="Paragraphedeliste"/>
        <w:numPr>
          <w:ilvl w:val="0"/>
          <w:numId w:val="13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Cafés et restaurants traditionnels ou rapides ;</w:t>
      </w:r>
    </w:p>
    <w:p w14:paraId="5AB2E271" w14:textId="613A0CB5" w:rsidR="0098466E" w:rsidRPr="004C63A6" w:rsidRDefault="0098466E" w:rsidP="0098466E">
      <w:pPr>
        <w:pStyle w:val="Paragraphedeliste"/>
        <w:numPr>
          <w:ilvl w:val="0"/>
          <w:numId w:val="13"/>
        </w:numPr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Les commerçants non sédentaires ;</w:t>
      </w:r>
    </w:p>
    <w:p w14:paraId="4537BF6C" w14:textId="77777777" w:rsidR="0098466E" w:rsidRPr="00ED3547" w:rsidRDefault="0098466E" w:rsidP="0098466E">
      <w:pPr>
        <w:pStyle w:val="Paragraphedeliste"/>
        <w:numPr>
          <w:ilvl w:val="0"/>
          <w:numId w:val="13"/>
        </w:numPr>
        <w:jc w:val="both"/>
        <w:rPr>
          <w:rFonts w:ascii="Fira Sans" w:hAnsi="Fira Sans"/>
        </w:rPr>
      </w:pPr>
      <w:r w:rsidRPr="00ED3547">
        <w:rPr>
          <w:rFonts w:ascii="Fira Sans" w:hAnsi="Fira Sans"/>
          <w:color w:val="070A8F" w:themeColor="background2" w:themeShade="80"/>
        </w:rPr>
        <w:t>Les prestataires de services suivants :</w:t>
      </w:r>
    </w:p>
    <w:p w14:paraId="48072C10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Agences immobilières ;</w:t>
      </w:r>
    </w:p>
    <w:p w14:paraId="56323A60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Agences de Services à la personne (nettoyage domestique et autres services aux particuliers) ;</w:t>
      </w:r>
    </w:p>
    <w:p w14:paraId="5FF66989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Activités d’enseignement de la conduite (auto-école) ;</w:t>
      </w:r>
    </w:p>
    <w:p w14:paraId="0B3BA5DB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Activité d’enseignement de disciplines sportives et d’activités de loisirs ;</w:t>
      </w:r>
    </w:p>
    <w:p w14:paraId="0A568A6B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Agences de voyage ;</w:t>
      </w:r>
    </w:p>
    <w:p w14:paraId="3508E5C4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Centres de remise en forme et salles de sport ;</w:t>
      </w:r>
    </w:p>
    <w:p w14:paraId="31636134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lastRenderedPageBreak/>
        <w:t>Cordonneries, clés minute et autres réparations domestiques ;</w:t>
      </w:r>
    </w:p>
    <w:p w14:paraId="02ED1F6B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Dépôts-vente divers ;</w:t>
      </w:r>
    </w:p>
    <w:p w14:paraId="5DDAEDE3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Concessionnaires et garagistes (Vente, réparation automobile, cycle et motocycle, bateau) ;</w:t>
      </w:r>
    </w:p>
    <w:p w14:paraId="32E50924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Imprimeries de proximité (services de photocopie) ;</w:t>
      </w:r>
    </w:p>
    <w:p w14:paraId="179C753C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Serrurerie, blindage de portes, alarmes, sécurité ;</w:t>
      </w:r>
    </w:p>
    <w:p w14:paraId="684A3963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Salons de coiffure, Instituts de beauté (soins de beauté et du corps, onglerie) ;</w:t>
      </w:r>
    </w:p>
    <w:p w14:paraId="02888CD2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Services funéraires ;</w:t>
      </w:r>
    </w:p>
    <w:p w14:paraId="4B8EFF73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Pressing blanchisserie, laverie libre-service, boutiques de retouches ;</w:t>
      </w:r>
    </w:p>
    <w:p w14:paraId="47EAAA3B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Lavage auto, moto… ;</w:t>
      </w:r>
    </w:p>
    <w:p w14:paraId="109186E8" w14:textId="7D5CFC1B" w:rsidR="0098466E" w:rsidRPr="004C63A6" w:rsidRDefault="004E4A38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>
        <w:rPr>
          <w:rFonts w:ascii="Fira Sans" w:hAnsi="Fira Sans"/>
          <w:color w:val="070A8F" w:themeColor="background2" w:themeShade="80"/>
        </w:rPr>
        <w:t>Boutiques de l</w:t>
      </w:r>
      <w:r w:rsidR="0098466E" w:rsidRPr="004C63A6">
        <w:rPr>
          <w:rFonts w:ascii="Fira Sans" w:hAnsi="Fira Sans"/>
          <w:color w:val="070A8F" w:themeColor="background2" w:themeShade="80"/>
        </w:rPr>
        <w:t>ocations diverses : matériel de bricolage ou domestique, véhicules, … ;</w:t>
      </w:r>
    </w:p>
    <w:p w14:paraId="39F13438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Salon de toilettage animalier, pensions animales, dressage ;</w:t>
      </w:r>
    </w:p>
    <w:p w14:paraId="756D1C30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Studio de photographies ;</w:t>
      </w:r>
    </w:p>
    <w:p w14:paraId="75DF4117" w14:textId="77777777" w:rsidR="0098466E" w:rsidRPr="004C63A6" w:rsidRDefault="0098466E" w:rsidP="0098466E">
      <w:pPr>
        <w:pStyle w:val="Paragraphedeliste"/>
        <w:numPr>
          <w:ilvl w:val="0"/>
          <w:numId w:val="20"/>
        </w:numPr>
        <w:spacing w:after="0"/>
        <w:rPr>
          <w:rFonts w:ascii="Fira Sans" w:hAnsi="Fira Sans"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>Vente, maintenance et reconditionnement informatique et de téléphonie.</w:t>
      </w:r>
    </w:p>
    <w:p w14:paraId="10D0FFAD" w14:textId="77777777" w:rsidR="0098466E" w:rsidRPr="004C63A6" w:rsidRDefault="0098466E" w:rsidP="0098466E">
      <w:pPr>
        <w:spacing w:after="0"/>
        <w:rPr>
          <w:rFonts w:ascii="Fira Sans" w:hAnsi="Fira Sans"/>
          <w:color w:val="070A8F" w:themeColor="background2" w:themeShade="80"/>
        </w:rPr>
      </w:pPr>
    </w:p>
    <w:p w14:paraId="3CED4E1D" w14:textId="69F26434" w:rsidR="0098466E" w:rsidRDefault="002B1E55" w:rsidP="0098466E">
      <w:pPr>
        <w:spacing w:after="0"/>
        <w:rPr>
          <w:rFonts w:ascii="Fira Sans" w:hAnsi="Fira Sans"/>
          <w:b/>
          <w:bCs/>
          <w:color w:val="070A8F" w:themeColor="background2" w:themeShade="80"/>
        </w:rPr>
      </w:pPr>
      <w:r w:rsidRPr="004C63A6">
        <w:rPr>
          <w:rFonts w:ascii="Fira Sans" w:hAnsi="Fira Sans"/>
          <w:color w:val="070A8F" w:themeColor="background2" w:themeShade="80"/>
        </w:rPr>
        <w:t xml:space="preserve">Le concours n’est </w:t>
      </w:r>
      <w:r w:rsidRPr="004C63A6">
        <w:rPr>
          <w:rFonts w:ascii="Fira Sans" w:hAnsi="Fira Sans"/>
          <w:b/>
          <w:bCs/>
          <w:color w:val="070A8F" w:themeColor="background2" w:themeShade="80"/>
        </w:rPr>
        <w:t xml:space="preserve">pas ouvert </w:t>
      </w:r>
      <w:r>
        <w:rPr>
          <w:rFonts w:ascii="Fira Sans" w:hAnsi="Fira Sans"/>
          <w:b/>
          <w:bCs/>
          <w:color w:val="070A8F" w:themeColor="background2" w:themeShade="80"/>
        </w:rPr>
        <w:t xml:space="preserve">au commerce de gros, </w:t>
      </w:r>
      <w:r w:rsidRPr="004C63A6">
        <w:rPr>
          <w:rFonts w:ascii="Fira Sans" w:hAnsi="Fira Sans"/>
          <w:b/>
          <w:bCs/>
          <w:color w:val="070A8F" w:themeColor="background2" w:themeShade="80"/>
        </w:rPr>
        <w:t xml:space="preserve">aux </w:t>
      </w:r>
      <w:r>
        <w:rPr>
          <w:rFonts w:ascii="Fira Sans" w:hAnsi="Fira Sans"/>
          <w:b/>
          <w:bCs/>
          <w:color w:val="070A8F" w:themeColor="background2" w:themeShade="80"/>
        </w:rPr>
        <w:t>hébergements (</w:t>
      </w:r>
      <w:r w:rsidRPr="004C63A6">
        <w:rPr>
          <w:rFonts w:ascii="Fira Sans" w:hAnsi="Fira Sans"/>
          <w:b/>
          <w:bCs/>
          <w:color w:val="070A8F" w:themeColor="background2" w:themeShade="80"/>
        </w:rPr>
        <w:t>hôtels, gites et chambres d’hôtes</w:t>
      </w:r>
      <w:r>
        <w:rPr>
          <w:rFonts w:ascii="Fira Sans" w:hAnsi="Fira Sans"/>
          <w:b/>
          <w:bCs/>
          <w:color w:val="070A8F" w:themeColor="background2" w:themeShade="80"/>
        </w:rPr>
        <w:t>), ni aux pure-</w:t>
      </w:r>
      <w:proofErr w:type="spellStart"/>
      <w:r>
        <w:rPr>
          <w:rFonts w:ascii="Fira Sans" w:hAnsi="Fira Sans"/>
          <w:b/>
          <w:bCs/>
          <w:color w:val="070A8F" w:themeColor="background2" w:themeShade="80"/>
        </w:rPr>
        <w:t>players</w:t>
      </w:r>
      <w:proofErr w:type="spellEnd"/>
      <w:r>
        <w:rPr>
          <w:rFonts w:ascii="Fira Sans" w:hAnsi="Fira Sans"/>
          <w:b/>
          <w:bCs/>
          <w:color w:val="070A8F" w:themeColor="background2" w:themeShade="80"/>
        </w:rPr>
        <w:t xml:space="preserve"> du e-commerce</w:t>
      </w:r>
      <w:r w:rsidRPr="004C63A6">
        <w:rPr>
          <w:rFonts w:ascii="Fira Sans" w:hAnsi="Fira Sans"/>
          <w:b/>
          <w:bCs/>
          <w:color w:val="070A8F" w:themeColor="background2" w:themeShade="80"/>
        </w:rPr>
        <w:t>.</w:t>
      </w:r>
      <w:r>
        <w:rPr>
          <w:rFonts w:ascii="Fira Sans" w:hAnsi="Fira Sans"/>
          <w:b/>
          <w:bCs/>
          <w:color w:val="070A8F" w:themeColor="background2" w:themeShade="80"/>
        </w:rPr>
        <w:t xml:space="preserve"> </w:t>
      </w:r>
      <w:r>
        <w:rPr>
          <w:rFonts w:ascii="Fira Sans" w:hAnsi="Fira Sans"/>
          <w:color w:val="070A8F" w:themeColor="background2" w:themeShade="80"/>
        </w:rPr>
        <w:t>Seuls les commerces et services avec un établissement recevant du public peuvent candidater.</w:t>
      </w:r>
      <w:r w:rsidR="0098466E">
        <w:rPr>
          <w:rFonts w:ascii="Fira Sans" w:hAnsi="Fira Sans"/>
          <w:b/>
          <w:bCs/>
          <w:color w:val="070A8F" w:themeColor="background2" w:themeShade="80"/>
        </w:rPr>
        <w:t xml:space="preserve"> </w:t>
      </w:r>
    </w:p>
    <w:p w14:paraId="76DA8633" w14:textId="77777777" w:rsidR="0098466E" w:rsidRDefault="0098466E" w:rsidP="0098466E">
      <w:pPr>
        <w:spacing w:after="0"/>
        <w:rPr>
          <w:rFonts w:ascii="Fira Sans" w:hAnsi="Fira Sans"/>
          <w:b/>
          <w:bCs/>
          <w:color w:val="070A8F" w:themeColor="background2" w:themeShade="80"/>
        </w:rPr>
      </w:pPr>
    </w:p>
    <w:p w14:paraId="385B404C" w14:textId="77777777" w:rsidR="0098466E" w:rsidRPr="00BA5A45" w:rsidRDefault="0098466E" w:rsidP="0098466E">
      <w:pPr>
        <w:spacing w:after="0"/>
        <w:rPr>
          <w:rFonts w:ascii="Fira Sans" w:hAnsi="Fira Sans"/>
          <w:i/>
          <w:iCs/>
          <w:color w:val="070A8F" w:themeColor="background2" w:themeShade="80"/>
          <w:u w:val="single"/>
        </w:rPr>
      </w:pPr>
      <w:r w:rsidRPr="00BA5A45">
        <w:rPr>
          <w:rFonts w:ascii="Fira Sans" w:hAnsi="Fira Sans"/>
          <w:i/>
          <w:iCs/>
          <w:color w:val="070A8F" w:themeColor="background2" w:themeShade="80"/>
          <w:u w:val="single"/>
        </w:rPr>
        <w:t xml:space="preserve">Remarques : </w:t>
      </w:r>
    </w:p>
    <w:p w14:paraId="1FBE817F" w14:textId="77777777" w:rsidR="0098466E" w:rsidRPr="00BA5A45" w:rsidRDefault="0098466E" w:rsidP="0098466E">
      <w:pPr>
        <w:numPr>
          <w:ilvl w:val="0"/>
          <w:numId w:val="39"/>
        </w:numPr>
        <w:spacing w:after="0"/>
        <w:jc w:val="both"/>
        <w:rPr>
          <w:rFonts w:ascii="Fira Sans" w:hAnsi="Fira Sans"/>
          <w:bCs/>
          <w:color w:val="070A8F" w:themeColor="background2" w:themeShade="80"/>
        </w:rPr>
      </w:pPr>
      <w:r w:rsidRPr="00BA5A45">
        <w:rPr>
          <w:rFonts w:ascii="Fira Sans" w:hAnsi="Fira Sans"/>
          <w:color w:val="070A8F" w:themeColor="background2" w:themeShade="80"/>
        </w:rPr>
        <w:t xml:space="preserve">Pour faire acte de candidature, il convient de justifier de </w:t>
      </w:r>
      <w:r w:rsidRPr="00BA5A45">
        <w:rPr>
          <w:rFonts w:ascii="Fira Sans" w:hAnsi="Fira Sans"/>
          <w:b/>
          <w:color w:val="070A8F" w:themeColor="background2" w:themeShade="80"/>
        </w:rPr>
        <w:t xml:space="preserve">2 exercices comptables complets minimum à la date de dépôt du dossier </w:t>
      </w:r>
      <w:r w:rsidRPr="00BA5A45">
        <w:rPr>
          <w:rFonts w:ascii="Fira Sans" w:hAnsi="Fira Sans"/>
          <w:color w:val="070A8F" w:themeColor="background2" w:themeShade="80"/>
        </w:rPr>
        <w:t xml:space="preserve">pour toutes les catégories, </w:t>
      </w:r>
      <w:r w:rsidRPr="00BA5A45">
        <w:rPr>
          <w:rFonts w:ascii="Fira Sans" w:hAnsi="Fira Sans"/>
          <w:b/>
          <w:bCs/>
          <w:color w:val="070A8F" w:themeColor="background2" w:themeShade="80"/>
        </w:rPr>
        <w:t>à l’exception de la catégorie « Entrepreneuriat ».</w:t>
      </w:r>
    </w:p>
    <w:p w14:paraId="6A7AAF77" w14:textId="29DF4D6F" w:rsidR="0098466E" w:rsidRPr="00BA5A45" w:rsidRDefault="0098466E" w:rsidP="0098466E">
      <w:pPr>
        <w:numPr>
          <w:ilvl w:val="0"/>
          <w:numId w:val="39"/>
        </w:numPr>
        <w:spacing w:after="0"/>
        <w:jc w:val="both"/>
        <w:rPr>
          <w:rFonts w:ascii="Fira Sans" w:hAnsi="Fira Sans"/>
          <w:bCs/>
          <w:color w:val="070A8F" w:themeColor="background2" w:themeShade="80"/>
        </w:rPr>
      </w:pPr>
      <w:r w:rsidRPr="00BA5A45">
        <w:rPr>
          <w:rFonts w:ascii="Fira Sans" w:hAnsi="Fira Sans"/>
          <w:b/>
          <w:color w:val="070A8F" w:themeColor="background2" w:themeShade="80"/>
        </w:rPr>
        <w:t>Point de vigilance !</w:t>
      </w:r>
      <w:r w:rsidRPr="00BA5A45">
        <w:rPr>
          <w:rFonts w:ascii="Fira Sans" w:hAnsi="Fira Sans"/>
          <w:bCs/>
          <w:color w:val="070A8F" w:themeColor="background2" w:themeShade="80"/>
        </w:rPr>
        <w:t xml:space="preserve"> </w:t>
      </w:r>
      <w:r w:rsidRPr="00BA5A45">
        <w:rPr>
          <w:rFonts w:ascii="Fira Sans" w:hAnsi="Fira Sans"/>
          <w:b/>
          <w:color w:val="070A8F" w:themeColor="background2" w:themeShade="80"/>
          <w:u w:val="single"/>
        </w:rPr>
        <w:t>Le point de vente du candidat doit être impérativement accessible (ERP)</w:t>
      </w:r>
      <w:r w:rsidRPr="00BA5A45">
        <w:rPr>
          <w:rFonts w:ascii="Fira Sans" w:hAnsi="Fira Sans"/>
          <w:bCs/>
          <w:color w:val="070A8F" w:themeColor="background2" w:themeShade="80"/>
        </w:rPr>
        <w:t xml:space="preserve">, ou avoir obtenu une dérogation. Ce point de réglementation </w:t>
      </w:r>
      <w:r w:rsidR="0035629B">
        <w:rPr>
          <w:rFonts w:ascii="Fira Sans" w:hAnsi="Fira Sans"/>
          <w:bCs/>
          <w:color w:val="070A8F" w:themeColor="background2" w:themeShade="80"/>
        </w:rPr>
        <w:t>sera</w:t>
      </w:r>
      <w:r w:rsidRPr="00BA5A45">
        <w:rPr>
          <w:rFonts w:ascii="Fira Sans" w:hAnsi="Fira Sans"/>
          <w:bCs/>
          <w:color w:val="070A8F" w:themeColor="background2" w:themeShade="80"/>
        </w:rPr>
        <w:t xml:space="preserve"> contrôlé par </w:t>
      </w:r>
      <w:r w:rsidR="0035629B">
        <w:rPr>
          <w:rFonts w:ascii="Fira Sans" w:hAnsi="Fira Sans"/>
          <w:bCs/>
          <w:color w:val="070A8F" w:themeColor="background2" w:themeShade="80"/>
        </w:rPr>
        <w:t>l</w:t>
      </w:r>
      <w:r w:rsidRPr="00BA5A45">
        <w:rPr>
          <w:rFonts w:ascii="Fira Sans" w:hAnsi="Fira Sans"/>
          <w:bCs/>
          <w:color w:val="070A8F" w:themeColor="background2" w:themeShade="80"/>
        </w:rPr>
        <w:t>a CCI.</w:t>
      </w:r>
    </w:p>
    <w:p w14:paraId="7FAA4942" w14:textId="6CD582AE" w:rsidR="0098466E" w:rsidRPr="00BA641C" w:rsidRDefault="0098466E" w:rsidP="2A5D4AD0">
      <w:pPr>
        <w:numPr>
          <w:ilvl w:val="0"/>
          <w:numId w:val="39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>Tout ancien lauréat</w:t>
      </w:r>
      <w:r w:rsidR="72350DE3" w:rsidRPr="2A5D4AD0">
        <w:rPr>
          <w:rFonts w:ascii="Fira Sans" w:hAnsi="Fira Sans"/>
          <w:color w:val="070A8F" w:themeColor="background2" w:themeShade="80"/>
        </w:rPr>
        <w:t xml:space="preserve"> </w:t>
      </w:r>
      <w:r w:rsidR="00A222D7">
        <w:rPr>
          <w:rFonts w:ascii="Fira Sans" w:hAnsi="Fira Sans"/>
          <w:color w:val="070A8F" w:themeColor="background2" w:themeShade="80"/>
        </w:rPr>
        <w:t xml:space="preserve">des </w:t>
      </w:r>
      <w:r w:rsidR="00A222D7" w:rsidRPr="009D3B76">
        <w:rPr>
          <w:rFonts w:ascii="Fira Sans" w:hAnsi="Fira Sans"/>
          <w:i/>
          <w:iCs/>
          <w:color w:val="070A8F" w:themeColor="background2" w:themeShade="80"/>
        </w:rPr>
        <w:t>Trophées du Commerce</w:t>
      </w:r>
      <w:r w:rsidR="00A222D7">
        <w:rPr>
          <w:rFonts w:ascii="Fira Sans" w:hAnsi="Fira Sans"/>
          <w:color w:val="070A8F" w:themeColor="background2" w:themeShade="80"/>
        </w:rPr>
        <w:t xml:space="preserve"> ou </w:t>
      </w:r>
      <w:r w:rsidR="72350DE3" w:rsidRPr="2A5D4AD0">
        <w:rPr>
          <w:rFonts w:ascii="Fira Sans" w:hAnsi="Fira Sans"/>
          <w:color w:val="070A8F" w:themeColor="background2" w:themeShade="80"/>
        </w:rPr>
        <w:t>du trophée</w:t>
      </w:r>
      <w:r w:rsidRPr="2A5D4AD0">
        <w:rPr>
          <w:rFonts w:ascii="Fira Sans" w:hAnsi="Fira Sans"/>
          <w:color w:val="070A8F" w:themeColor="background2" w:themeShade="80"/>
        </w:rPr>
        <w:t xml:space="preserve"> « Mercure d’Or » </w:t>
      </w:r>
      <w:r w:rsidR="47620E2E" w:rsidRPr="2A5D4AD0">
        <w:rPr>
          <w:rFonts w:ascii="Fira Sans" w:hAnsi="Fira Sans"/>
          <w:color w:val="070A8F" w:themeColor="background2" w:themeShade="80"/>
        </w:rPr>
        <w:t xml:space="preserve">ne </w:t>
      </w:r>
      <w:r w:rsidRPr="2A5D4AD0">
        <w:rPr>
          <w:rFonts w:ascii="Fira Sans" w:hAnsi="Fira Sans"/>
          <w:color w:val="070A8F" w:themeColor="background2" w:themeShade="80"/>
        </w:rPr>
        <w:t xml:space="preserve">pourra concourir à nouveau </w:t>
      </w:r>
      <w:r w:rsidR="3C641976" w:rsidRPr="2A5D4AD0">
        <w:rPr>
          <w:rFonts w:ascii="Fira Sans" w:hAnsi="Fira Sans"/>
          <w:color w:val="070A8F" w:themeColor="background2" w:themeShade="80"/>
        </w:rPr>
        <w:t>qu’</w:t>
      </w:r>
      <w:r w:rsidRPr="2A5D4AD0">
        <w:rPr>
          <w:rFonts w:ascii="Fira Sans" w:hAnsi="Fira Sans"/>
          <w:b/>
          <w:bCs/>
          <w:color w:val="070A8F" w:themeColor="background2" w:themeShade="80"/>
        </w:rPr>
        <w:t>à partir de la 6</w:t>
      </w:r>
      <w:r w:rsidRPr="2A5D4AD0">
        <w:rPr>
          <w:rFonts w:ascii="Fira Sans" w:hAnsi="Fira Sans"/>
          <w:b/>
          <w:bCs/>
          <w:color w:val="070A8F" w:themeColor="background2" w:themeShade="80"/>
          <w:vertAlign w:val="superscript"/>
        </w:rPr>
        <w:t>ème</w:t>
      </w:r>
      <w:r w:rsidRPr="2A5D4AD0">
        <w:rPr>
          <w:rFonts w:ascii="Fira Sans" w:hAnsi="Fira Sans"/>
          <w:b/>
          <w:bCs/>
          <w:color w:val="070A8F" w:themeColor="background2" w:themeShade="80"/>
        </w:rPr>
        <w:t xml:space="preserve"> année</w:t>
      </w:r>
      <w:r w:rsidRPr="2A5D4AD0">
        <w:rPr>
          <w:rFonts w:ascii="Fira Sans" w:hAnsi="Fira Sans"/>
          <w:color w:val="070A8F" w:themeColor="background2" w:themeShade="80"/>
        </w:rPr>
        <w:t xml:space="preserve"> suivant l’obtention de son </w:t>
      </w:r>
      <w:r w:rsidR="00851C04">
        <w:rPr>
          <w:rFonts w:ascii="Fira Sans" w:hAnsi="Fira Sans"/>
          <w:color w:val="070A8F" w:themeColor="background2" w:themeShade="80"/>
        </w:rPr>
        <w:t>trophée</w:t>
      </w:r>
      <w:r w:rsidRPr="2A5D4AD0">
        <w:rPr>
          <w:rFonts w:ascii="Fira Sans" w:hAnsi="Fira Sans"/>
          <w:color w:val="070A8F" w:themeColor="background2" w:themeShade="80"/>
        </w:rPr>
        <w:t>.</w:t>
      </w:r>
    </w:p>
    <w:p w14:paraId="187F5446" w14:textId="77777777" w:rsidR="007B0633" w:rsidRDefault="007B0633">
      <w:pPr>
        <w:rPr>
          <w:rFonts w:ascii="Fira Sans" w:eastAsiaTheme="majorEastAsia" w:hAnsi="Fira Sans" w:cstheme="majorBidi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br w:type="page"/>
      </w:r>
    </w:p>
    <w:p w14:paraId="73BE30D7" w14:textId="764AEE89" w:rsidR="001A000E" w:rsidRPr="00C14451" w:rsidRDefault="00C14451" w:rsidP="009B6AD7">
      <w:pPr>
        <w:pStyle w:val="Titre1"/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Comment élaborer son dossier de candidature ?</w:t>
      </w:r>
    </w:p>
    <w:p w14:paraId="62649845" w14:textId="77777777" w:rsidR="001A000E" w:rsidRPr="00CC60AF" w:rsidRDefault="001A000E" w:rsidP="001A000E">
      <w:pPr>
        <w:spacing w:after="0"/>
        <w:ind w:right="543"/>
        <w:rPr>
          <w:rFonts w:ascii="Helvetica" w:hAnsi="Helvetica"/>
          <w:b/>
        </w:rPr>
      </w:pPr>
    </w:p>
    <w:p w14:paraId="48328C1F" w14:textId="1FA76BAE" w:rsidR="001A000E" w:rsidRPr="00C14451" w:rsidRDefault="001A000E" w:rsidP="001A000E">
      <w:pPr>
        <w:spacing w:after="0"/>
        <w:ind w:right="543"/>
        <w:rPr>
          <w:rFonts w:ascii="Fira Sans" w:hAnsi="Fira Sans"/>
          <w:b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/>
          <w:color w:val="070A8F" w:themeColor="background2" w:themeShade="80"/>
          <w:sz w:val="24"/>
          <w:szCs w:val="24"/>
        </w:rPr>
        <w:t>Recommandations </w:t>
      </w:r>
      <w:r w:rsidR="00C36347" w:rsidRPr="00C14451">
        <w:rPr>
          <w:rFonts w:ascii="Fira Sans" w:hAnsi="Fira Sans"/>
          <w:b/>
          <w:color w:val="070A8F" w:themeColor="background2" w:themeShade="80"/>
          <w:sz w:val="24"/>
          <w:szCs w:val="24"/>
        </w:rPr>
        <w:t xml:space="preserve">pour élaborer le dossier de candidature </w:t>
      </w:r>
      <w:r w:rsidRPr="00C14451">
        <w:rPr>
          <w:rFonts w:ascii="Fira Sans" w:hAnsi="Fira Sans"/>
          <w:b/>
          <w:color w:val="070A8F" w:themeColor="background2" w:themeShade="80"/>
          <w:sz w:val="24"/>
          <w:szCs w:val="24"/>
        </w:rPr>
        <w:t xml:space="preserve">: </w:t>
      </w:r>
    </w:p>
    <w:p w14:paraId="5636612B" w14:textId="0FF9B79B" w:rsidR="001A000E" w:rsidRPr="00C14451" w:rsidRDefault="00A924AE" w:rsidP="00B6528B">
      <w:pPr>
        <w:pStyle w:val="Paragraphedeliste"/>
        <w:numPr>
          <w:ilvl w:val="0"/>
          <w:numId w:val="38"/>
        </w:num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Compléter le formulaire de candidature par </w:t>
      </w:r>
      <w:r w:rsidR="001A000E"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des éléments en rapport avec l</w:t>
      </w:r>
      <w:r w:rsidR="003C5F57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e prix</w:t>
      </w:r>
      <w:r w:rsidR="001A000E"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 choisi, qui vous semble(nt) utile(s) pour convaincre le jury</w:t>
      </w:r>
      <w:r w:rsidR="00B6528B"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.</w:t>
      </w:r>
    </w:p>
    <w:p w14:paraId="6E9B9BB9" w14:textId="77777777" w:rsidR="00B6528B" w:rsidRPr="00C14451" w:rsidRDefault="00B6528B" w:rsidP="00B6528B">
      <w:pPr>
        <w:pStyle w:val="Paragraphedeliste"/>
        <w:numPr>
          <w:ilvl w:val="0"/>
          <w:numId w:val="38"/>
        </w:num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Compléter le dossier de candidature avec des photos à transmettre en annexe (PDF, JPG ou PNG, qualité 300 dpi). La quantité et l’objet des photos (équipe, devanture, intérieur de l’établissement, produits, réalisations, …) sont laissés au choix du candidat. </w:t>
      </w:r>
    </w:p>
    <w:p w14:paraId="7F3A9BA3" w14:textId="34BCF80A" w:rsidR="001A000E" w:rsidRPr="00C14451" w:rsidRDefault="00A924AE" w:rsidP="00B6528B">
      <w:pPr>
        <w:pStyle w:val="Paragraphedeliste"/>
        <w:numPr>
          <w:ilvl w:val="0"/>
          <w:numId w:val="38"/>
        </w:num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A</w:t>
      </w:r>
      <w:r w:rsidR="001A000E"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ttester de la santé financière et de la rentabilité de l’entreprise par toute indication ou pièce-jointe que vous jugez utile.</w:t>
      </w:r>
    </w:p>
    <w:p w14:paraId="120AF164" w14:textId="3852C195" w:rsidR="00B6528B" w:rsidRDefault="00B6528B" w:rsidP="00B6528B">
      <w:pPr>
        <w:pStyle w:val="Paragraphedeliste"/>
        <w:numPr>
          <w:ilvl w:val="0"/>
          <w:numId w:val="38"/>
        </w:num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Tout autre document de nature à convaincre le jury peut être inséré ou annexé (articles de presse, lettre de recommandation, …).</w:t>
      </w:r>
    </w:p>
    <w:p w14:paraId="3B85191E" w14:textId="77777777" w:rsidR="00DE03F9" w:rsidRPr="00C14451" w:rsidRDefault="00DE03F9" w:rsidP="00DE03F9">
      <w:pPr>
        <w:pStyle w:val="Paragraphedeliste"/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</w:p>
    <w:p w14:paraId="53A82F33" w14:textId="7C96AC49" w:rsidR="00172DDC" w:rsidRPr="00DE03F9" w:rsidRDefault="00DE03F9" w:rsidP="00114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544"/>
        <w:jc w:val="both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U</w:t>
      </w:r>
      <w:r w:rsidR="00172DDC" w:rsidRPr="00DE03F9">
        <w:rPr>
          <w:rFonts w:ascii="Fira Sans" w:hAnsi="Fira Sans"/>
          <w:color w:val="070A8F" w:themeColor="background2" w:themeShade="80"/>
          <w:sz w:val="24"/>
          <w:szCs w:val="24"/>
        </w:rPr>
        <w:t>ne courte vidéo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(</w:t>
      </w:r>
      <w:r w:rsidR="00DF1C8D">
        <w:rPr>
          <w:rFonts w:ascii="Fira Sans" w:hAnsi="Fira Sans"/>
          <w:color w:val="070A8F" w:themeColor="background2" w:themeShade="80"/>
          <w:sz w:val="24"/>
          <w:szCs w:val="24"/>
        </w:rPr>
        <w:t xml:space="preserve">environ 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>5</w:t>
      </w:r>
      <w:r w:rsidR="00DF1C8D">
        <w:rPr>
          <w:rFonts w:ascii="Fira Sans" w:hAnsi="Fira Sans"/>
          <w:color w:val="070A8F" w:themeColor="background2" w:themeShade="80"/>
          <w:sz w:val="24"/>
          <w:szCs w:val="24"/>
        </w:rPr>
        <w:t>0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secondes) permet de</w:t>
      </w:r>
      <w:r w:rsidR="00172DDC" w:rsidRPr="00DE03F9">
        <w:rPr>
          <w:rFonts w:ascii="Fira Sans" w:hAnsi="Fira Sans"/>
          <w:color w:val="070A8F" w:themeColor="background2" w:themeShade="80"/>
          <w:sz w:val="24"/>
          <w:szCs w:val="24"/>
        </w:rPr>
        <w:t xml:space="preserve"> valoris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>er</w:t>
      </w:r>
      <w:r w:rsidR="00172DDC" w:rsidRPr="00DE03F9">
        <w:rPr>
          <w:rFonts w:ascii="Fira Sans" w:hAnsi="Fira Sans"/>
          <w:color w:val="070A8F" w:themeColor="background2" w:themeShade="80"/>
          <w:sz w:val="24"/>
          <w:szCs w:val="24"/>
        </w:rPr>
        <w:t xml:space="preserve"> le dossier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en parlan</w:t>
      </w:r>
      <w:r w:rsidR="00FB34E4">
        <w:rPr>
          <w:rFonts w:ascii="Fira Sans" w:hAnsi="Fira Sans"/>
          <w:color w:val="070A8F" w:themeColor="background2" w:themeShade="80"/>
          <w:sz w:val="24"/>
          <w:szCs w:val="24"/>
        </w:rPr>
        <w:t>t directement aux membres du jury</w:t>
      </w:r>
      <w:r w:rsidR="00172DDC" w:rsidRPr="00DE03F9">
        <w:rPr>
          <w:rFonts w:ascii="Fira Sans" w:hAnsi="Fira Sans"/>
          <w:color w:val="070A8F" w:themeColor="background2" w:themeShade="80"/>
          <w:sz w:val="24"/>
          <w:szCs w:val="24"/>
        </w:rPr>
        <w:t>.</w:t>
      </w:r>
      <w:r w:rsidR="00FB34E4">
        <w:rPr>
          <w:rFonts w:ascii="Fira Sans" w:hAnsi="Fira Sans"/>
          <w:color w:val="070A8F" w:themeColor="background2" w:themeShade="80"/>
          <w:sz w:val="24"/>
          <w:szCs w:val="24"/>
        </w:rPr>
        <w:t xml:space="preserve"> Un format est proposé en annexe. Cette vidéo sera obligatoire pour les </w:t>
      </w:r>
      <w:r w:rsidR="001513DD">
        <w:rPr>
          <w:rFonts w:ascii="Fira Sans" w:hAnsi="Fira Sans"/>
          <w:color w:val="070A8F" w:themeColor="background2" w:themeShade="80"/>
          <w:sz w:val="24"/>
          <w:szCs w:val="24"/>
        </w:rPr>
        <w:t>lauréats locaux qui participeront aux jury</w:t>
      </w:r>
      <w:r w:rsidR="00EE3296">
        <w:rPr>
          <w:rFonts w:ascii="Fira Sans" w:hAnsi="Fira Sans"/>
          <w:color w:val="070A8F" w:themeColor="background2" w:themeShade="80"/>
          <w:sz w:val="24"/>
          <w:szCs w:val="24"/>
        </w:rPr>
        <w:t>s</w:t>
      </w:r>
      <w:r w:rsidR="001513DD">
        <w:rPr>
          <w:rFonts w:ascii="Fira Sans" w:hAnsi="Fira Sans"/>
          <w:color w:val="070A8F" w:themeColor="background2" w:themeShade="80"/>
          <w:sz w:val="24"/>
          <w:szCs w:val="24"/>
        </w:rPr>
        <w:t xml:space="preserve"> régionaux.</w:t>
      </w:r>
    </w:p>
    <w:p w14:paraId="707C0724" w14:textId="77777777" w:rsidR="00DC712E" w:rsidRPr="00C14451" w:rsidRDefault="00DC712E" w:rsidP="00DC712E">
      <w:p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</w:p>
    <w:p w14:paraId="496D2B9C" w14:textId="77777777" w:rsidR="00DC712E" w:rsidRPr="00C14451" w:rsidRDefault="00DC712E" w:rsidP="00DC712E">
      <w:pPr>
        <w:spacing w:after="0"/>
        <w:ind w:right="544"/>
        <w:jc w:val="both"/>
        <w:rPr>
          <w:rFonts w:ascii="Fira Sans" w:hAnsi="Fira Sans"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color w:val="070A8F" w:themeColor="background2" w:themeShade="80"/>
          <w:sz w:val="24"/>
          <w:szCs w:val="24"/>
        </w:rPr>
        <w:t>Les dossiers peuvent être parrainés par toute personne qualifiée pour apprécier le candidat (exemples : organisation professionnelle, client, municipalité, …).</w:t>
      </w:r>
    </w:p>
    <w:p w14:paraId="7C2EE592" w14:textId="77777777" w:rsidR="00DC712E" w:rsidRPr="00C14451" w:rsidRDefault="00DC712E" w:rsidP="00DC712E">
      <w:pPr>
        <w:spacing w:after="0"/>
        <w:ind w:right="544"/>
        <w:jc w:val="both"/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  <w:t>Le nombre de lettres de parrainage doit être de 4 au maximum, et les parrainages politiques sont exclus, à l’exception de ceux des Maires et Présidents(es) de Communautés de Communes.</w:t>
      </w:r>
    </w:p>
    <w:p w14:paraId="78F861D0" w14:textId="77777777" w:rsidR="00F70FF0" w:rsidRPr="00C14451" w:rsidRDefault="00F70FF0" w:rsidP="00DC712E">
      <w:pPr>
        <w:spacing w:after="0"/>
        <w:ind w:right="544"/>
        <w:jc w:val="both"/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</w:p>
    <w:p w14:paraId="405BE81A" w14:textId="77777777" w:rsidR="00F70FF0" w:rsidRPr="00C14451" w:rsidRDefault="00F70FF0" w:rsidP="00F70FF0">
      <w:pPr>
        <w:tabs>
          <w:tab w:val="right" w:pos="9072"/>
        </w:tabs>
        <w:spacing w:after="0"/>
        <w:ind w:right="543"/>
        <w:jc w:val="both"/>
        <w:rPr>
          <w:rFonts w:ascii="Fira Sans" w:hAnsi="Fira Sans"/>
          <w:b/>
          <w:color w:val="070A8F" w:themeColor="background2" w:themeShade="80"/>
          <w:sz w:val="24"/>
          <w:szCs w:val="24"/>
        </w:rPr>
      </w:pPr>
      <w:r w:rsidRPr="00C14451">
        <w:rPr>
          <w:rFonts w:ascii="Fira Sans" w:hAnsi="Fira Sans"/>
          <w:b/>
          <w:color w:val="070A8F" w:themeColor="background2" w:themeShade="80"/>
          <w:sz w:val="24"/>
          <w:szCs w:val="24"/>
        </w:rPr>
        <w:t xml:space="preserve">Les dossiers incomplets, non conformes ou non transmis sous le format demandé seront systématiquement éliminés de la compétition. </w:t>
      </w:r>
    </w:p>
    <w:p w14:paraId="4110E632" w14:textId="77777777" w:rsidR="00F70FF0" w:rsidRPr="00C14451" w:rsidRDefault="00F70FF0" w:rsidP="00DC712E">
      <w:pPr>
        <w:spacing w:after="0"/>
        <w:ind w:right="544"/>
        <w:jc w:val="both"/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</w:p>
    <w:p w14:paraId="01758B6C" w14:textId="34B7E55A" w:rsidR="00093BE2" w:rsidRPr="00C14451" w:rsidRDefault="00093BE2" w:rsidP="00093BE2">
      <w:pPr>
        <w:spacing w:after="0"/>
        <w:ind w:right="543"/>
        <w:jc w:val="both"/>
        <w:rPr>
          <w:rFonts w:ascii="Fira Sans" w:hAnsi="Fira Sans"/>
          <w:color w:val="070A8F" w:themeColor="background2" w:themeShade="80"/>
          <w:sz w:val="24"/>
          <w:szCs w:val="24"/>
        </w:rPr>
      </w:pPr>
      <w:r w:rsidRPr="2A5D4AD0">
        <w:rPr>
          <w:rFonts w:ascii="Fira Sans" w:hAnsi="Fira Sans"/>
          <w:color w:val="070A8F" w:themeColor="background2" w:themeShade="80"/>
          <w:sz w:val="24"/>
          <w:szCs w:val="24"/>
        </w:rPr>
        <w:t xml:space="preserve">Une fois complété, le dossier doit </w:t>
      </w:r>
      <w:r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  <w:t>impérativement</w:t>
      </w:r>
      <w:r w:rsidRPr="2A5D4AD0">
        <w:rPr>
          <w:rFonts w:ascii="Fira Sans" w:hAnsi="Fira Sans"/>
          <w:color w:val="070A8F" w:themeColor="background2" w:themeShade="80"/>
          <w:sz w:val="24"/>
          <w:szCs w:val="24"/>
        </w:rPr>
        <w:t xml:space="preserve"> être transmis de façon dématérialisée </w:t>
      </w:r>
      <w:r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  <w:t>à la CCI</w:t>
      </w:r>
      <w:r w:rsidRPr="2A5D4AD0">
        <w:rPr>
          <w:rFonts w:ascii="Fira Sans" w:hAnsi="Fira Sans"/>
          <w:color w:val="070A8F" w:themeColor="background2" w:themeShade="80"/>
          <w:sz w:val="24"/>
          <w:szCs w:val="24"/>
        </w:rPr>
        <w:t xml:space="preserve">, </w:t>
      </w:r>
      <w:r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  <w:u w:val="single"/>
        </w:rPr>
        <w:t xml:space="preserve">au plus tard le </w:t>
      </w:r>
      <w:r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  <w:highlight w:val="yellow"/>
          <w:u w:val="single"/>
        </w:rPr>
        <w:t>X</w:t>
      </w:r>
      <w:r w:rsidR="77B26495"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  <w:highlight w:val="yellow"/>
          <w:u w:val="single"/>
        </w:rPr>
        <w:t>X/XX/</w:t>
      </w:r>
      <w:r w:rsidRPr="2A5D4AD0">
        <w:rPr>
          <w:rFonts w:ascii="Fira Sans" w:hAnsi="Fira Sans"/>
          <w:b/>
          <w:bCs/>
          <w:color w:val="070A8F" w:themeColor="background2" w:themeShade="80"/>
          <w:sz w:val="24"/>
          <w:szCs w:val="24"/>
          <w:u w:val="single"/>
        </w:rPr>
        <w:t xml:space="preserve"> 20</w:t>
      </w:r>
      <w:r w:rsidR="00A41BF0" w:rsidRPr="00A41BF0">
        <w:rPr>
          <w:rFonts w:ascii="Fira Sans" w:hAnsi="Fira Sans"/>
          <w:b/>
          <w:bCs/>
          <w:color w:val="070A8F" w:themeColor="background2" w:themeShade="80"/>
          <w:sz w:val="24"/>
          <w:szCs w:val="24"/>
          <w:highlight w:val="yellow"/>
          <w:u w:val="single"/>
        </w:rPr>
        <w:t>XX</w:t>
      </w:r>
      <w:r w:rsidRPr="2A5D4AD0">
        <w:rPr>
          <w:rFonts w:ascii="Fira Sans" w:hAnsi="Fira Sans"/>
          <w:color w:val="070A8F" w:themeColor="background2" w:themeShade="80"/>
          <w:sz w:val="24"/>
          <w:szCs w:val="24"/>
        </w:rPr>
        <w:t xml:space="preserve">. </w:t>
      </w:r>
    </w:p>
    <w:p w14:paraId="0671C76F" w14:textId="3878A9E1" w:rsidR="001A000E" w:rsidRPr="00C14451" w:rsidRDefault="00C14451" w:rsidP="00C14451">
      <w:pPr>
        <w:pStyle w:val="Titre1"/>
        <w:shd w:val="clear" w:color="auto" w:fill="FF0064"/>
        <w:ind w:left="720"/>
        <w:rPr>
          <w:rFonts w:ascii="Fira Sans" w:hAnsi="Fira Sans"/>
          <w:b/>
          <w:color w:val="FFFFFF" w:themeColor="background1"/>
          <w:u w:val="single"/>
        </w:rPr>
      </w:pPr>
      <w:r w:rsidRPr="00C14451">
        <w:rPr>
          <w:rFonts w:ascii="Fira Sans" w:hAnsi="Fira Sans"/>
          <w:b/>
          <w:color w:val="FFFFFF" w:themeColor="background1"/>
          <w:u w:val="single"/>
        </w:rPr>
        <w:t>Les prix</w:t>
      </w:r>
      <w:r w:rsidR="00302C0B">
        <w:rPr>
          <w:rFonts w:ascii="Fira Sans" w:hAnsi="Fira Sans"/>
          <w:b/>
          <w:color w:val="FFFFFF" w:themeColor="background1"/>
          <w:u w:val="single"/>
        </w:rPr>
        <w:t xml:space="preserve"> de la catégorie Commerçants</w:t>
      </w:r>
    </w:p>
    <w:p w14:paraId="479364F6" w14:textId="77777777" w:rsidR="00C14451" w:rsidRDefault="00C14451" w:rsidP="001A000E">
      <w:pPr>
        <w:spacing w:after="0"/>
        <w:ind w:right="543"/>
        <w:rPr>
          <w:rFonts w:ascii="Fira Sans" w:hAnsi="Fira Sans"/>
          <w:b/>
          <w:color w:val="070A8F" w:themeColor="background2" w:themeShade="80"/>
          <w:u w:val="single"/>
        </w:rPr>
      </w:pPr>
    </w:p>
    <w:p w14:paraId="5A86098E" w14:textId="6F384326" w:rsidR="001A000E" w:rsidRPr="00D906EB" w:rsidRDefault="001A000E" w:rsidP="001A000E">
      <w:pPr>
        <w:spacing w:after="0"/>
        <w:ind w:right="543"/>
        <w:rPr>
          <w:rFonts w:ascii="Fira Sans" w:hAnsi="Fira Sans"/>
          <w:b/>
          <w:color w:val="070A8F" w:themeColor="background2" w:themeShade="80"/>
        </w:rPr>
      </w:pPr>
      <w:r w:rsidRPr="00D906EB">
        <w:rPr>
          <w:rFonts w:ascii="Fira Sans" w:hAnsi="Fira Sans"/>
          <w:b/>
          <w:color w:val="070A8F" w:themeColor="background2" w:themeShade="80"/>
        </w:rPr>
        <w:t xml:space="preserve">Le candidat </w:t>
      </w:r>
      <w:r w:rsidR="00D906EB" w:rsidRPr="00D906EB">
        <w:rPr>
          <w:rFonts w:ascii="Fira Sans" w:hAnsi="Fira Sans"/>
          <w:b/>
          <w:color w:val="070A8F" w:themeColor="background2" w:themeShade="80"/>
        </w:rPr>
        <w:t>dev</w:t>
      </w:r>
      <w:r w:rsidRPr="00D906EB">
        <w:rPr>
          <w:rFonts w:ascii="Fira Sans" w:hAnsi="Fira Sans"/>
          <w:b/>
          <w:color w:val="070A8F" w:themeColor="background2" w:themeShade="80"/>
        </w:rPr>
        <w:t xml:space="preserve">ra concourir dans </w:t>
      </w:r>
      <w:r w:rsidRPr="00D906EB">
        <w:rPr>
          <w:rFonts w:ascii="Fira Sans" w:hAnsi="Fira Sans"/>
          <w:b/>
          <w:color w:val="070A8F" w:themeColor="background2" w:themeShade="80"/>
          <w:u w:val="single"/>
        </w:rPr>
        <w:t>une</w:t>
      </w:r>
      <w:r w:rsidRPr="00D906EB">
        <w:rPr>
          <w:rFonts w:ascii="Fira Sans" w:hAnsi="Fira Sans"/>
          <w:b/>
          <w:color w:val="070A8F" w:themeColor="background2" w:themeShade="80"/>
        </w:rPr>
        <w:t xml:space="preserve"> des thématiques suivantes :</w:t>
      </w:r>
    </w:p>
    <w:p w14:paraId="2E6ED49C" w14:textId="77777777" w:rsidR="00ED4374" w:rsidRDefault="00ED4374" w:rsidP="00ED4374">
      <w:pPr>
        <w:spacing w:after="0"/>
        <w:rPr>
          <w:rFonts w:ascii="Fira Sans" w:hAnsi="Fira Sans"/>
        </w:rPr>
      </w:pPr>
    </w:p>
    <w:p w14:paraId="6CDF2987" w14:textId="77777777" w:rsidR="00ED4374" w:rsidRPr="00421255" w:rsidRDefault="00ED4374" w:rsidP="00ED4374">
      <w:pPr>
        <w:shd w:val="clear" w:color="auto" w:fill="373CF5" w:themeFill="background2"/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421255">
        <w:rPr>
          <w:rFonts w:ascii="Fira Sans" w:hAnsi="Fira Sans"/>
          <w:b/>
          <w:bCs/>
          <w:color w:val="FFFFFF" w:themeColor="background1"/>
          <w:sz w:val="28"/>
          <w:szCs w:val="28"/>
        </w:rPr>
        <w:t>PRIX ENTREPRENEURIAT – Commerce entreprenant</w:t>
      </w:r>
    </w:p>
    <w:p w14:paraId="48491D79" w14:textId="77777777" w:rsidR="00ED4374" w:rsidRPr="00243927" w:rsidRDefault="00ED4374" w:rsidP="00ED4374">
      <w:pPr>
        <w:spacing w:after="0"/>
        <w:rPr>
          <w:rFonts w:ascii="Fira Sans" w:hAnsi="Fira Sans"/>
          <w:color w:val="070A8F" w:themeColor="background2" w:themeShade="80"/>
        </w:rPr>
      </w:pPr>
    </w:p>
    <w:p w14:paraId="6B04D65E" w14:textId="77777777" w:rsidR="00E17DD1" w:rsidRPr="00243927" w:rsidRDefault="00E17DD1" w:rsidP="00E17DD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b/>
          <w:bCs/>
          <w:color w:val="070A8F" w:themeColor="background2" w:themeShade="80"/>
        </w:rPr>
        <w:t>Récompense les commerces offrant de belles perspectives de croissance</w:t>
      </w:r>
      <w:r w:rsidRPr="00463546">
        <w:rPr>
          <w:rFonts w:ascii="Fira Sans" w:hAnsi="Fira Sans"/>
          <w:color w:val="070A8F" w:themeColor="background2" w:themeShade="80"/>
        </w:rPr>
        <w:t xml:space="preserve">, que ce soit dans le cadre d’une « jeune pousse », d’une reprise, </w:t>
      </w:r>
      <w:r>
        <w:rPr>
          <w:rFonts w:ascii="Fira Sans" w:hAnsi="Fira Sans"/>
          <w:color w:val="070A8F" w:themeColor="background2" w:themeShade="80"/>
        </w:rPr>
        <w:t xml:space="preserve">ou </w:t>
      </w:r>
      <w:r w:rsidRPr="00463546">
        <w:rPr>
          <w:rFonts w:ascii="Fira Sans" w:hAnsi="Fira Sans"/>
          <w:color w:val="070A8F" w:themeColor="background2" w:themeShade="80"/>
        </w:rPr>
        <w:t>d’un</w:t>
      </w:r>
      <w:r>
        <w:rPr>
          <w:rFonts w:ascii="Fira Sans" w:hAnsi="Fira Sans"/>
          <w:color w:val="070A8F" w:themeColor="background2" w:themeShade="80"/>
        </w:rPr>
        <w:t>e entreprise bien installée qui présente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>
        <w:rPr>
          <w:rFonts w:ascii="Fira Sans" w:hAnsi="Fira Sans"/>
          <w:color w:val="070A8F" w:themeColor="background2" w:themeShade="80"/>
        </w:rPr>
        <w:t>un fort</w:t>
      </w:r>
      <w:r w:rsidRPr="00463546">
        <w:rPr>
          <w:rFonts w:ascii="Fira Sans" w:hAnsi="Fira Sans"/>
          <w:color w:val="070A8F" w:themeColor="background2" w:themeShade="80"/>
        </w:rPr>
        <w:t xml:space="preserve"> développement commercial.</w:t>
      </w:r>
      <w:r>
        <w:rPr>
          <w:rFonts w:ascii="Fira Sans" w:hAnsi="Fira Sans"/>
          <w:color w:val="070A8F" w:themeColor="background2" w:themeShade="80"/>
        </w:rPr>
        <w:t xml:space="preserve"> Pour ce prix les entreprises candidates peuvent avoir moins de deux ans d’existence.</w:t>
      </w:r>
    </w:p>
    <w:p w14:paraId="6DE6D31F" w14:textId="77777777" w:rsidR="00ED4374" w:rsidRPr="00463546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4B3E511C" w14:textId="77777777" w:rsidR="00ED4374" w:rsidRPr="00421255" w:rsidRDefault="00ED4374" w:rsidP="00ED4374">
      <w:pPr>
        <w:shd w:val="clear" w:color="auto" w:fill="373CF5" w:themeFill="background2"/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421255">
        <w:rPr>
          <w:rFonts w:ascii="Fira Sans" w:hAnsi="Fira Sans"/>
          <w:b/>
          <w:bCs/>
          <w:color w:val="FFFFFF" w:themeColor="background1"/>
          <w:sz w:val="28"/>
          <w:szCs w:val="28"/>
        </w:rPr>
        <w:t>PRIX INNOVATION – Commerce innovant</w:t>
      </w:r>
    </w:p>
    <w:p w14:paraId="30BA7AF6" w14:textId="77777777" w:rsidR="00ED4374" w:rsidRPr="00243927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7D0BF665" w14:textId="430A78CC" w:rsidR="00ED4374" w:rsidRPr="00463546" w:rsidRDefault="00AF16B3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color w:val="070A8F" w:themeColor="background2" w:themeShade="80"/>
        </w:rPr>
        <w:t xml:space="preserve">Récompense les commerces proposant des techniques de vente, un concept commercial, des services </w:t>
      </w:r>
      <w:r>
        <w:rPr>
          <w:rFonts w:ascii="Fira Sans" w:hAnsi="Fira Sans"/>
          <w:color w:val="070A8F" w:themeColor="background2" w:themeShade="80"/>
        </w:rPr>
        <w:t xml:space="preserve">complémentaires </w:t>
      </w:r>
      <w:r w:rsidRPr="00463546">
        <w:rPr>
          <w:rFonts w:ascii="Fira Sans" w:hAnsi="Fira Sans"/>
          <w:color w:val="070A8F" w:themeColor="background2" w:themeShade="80"/>
        </w:rPr>
        <w:t>destinés aux clients ou des procédures internes (</w:t>
      </w:r>
      <w:r>
        <w:rPr>
          <w:rFonts w:ascii="Fira Sans" w:hAnsi="Fira Sans"/>
          <w:color w:val="070A8F" w:themeColor="background2" w:themeShade="80"/>
        </w:rPr>
        <w:t>conservation</w:t>
      </w:r>
      <w:r w:rsidRPr="00463546">
        <w:rPr>
          <w:rFonts w:ascii="Fira Sans" w:hAnsi="Fira Sans"/>
          <w:color w:val="070A8F" w:themeColor="background2" w:themeShade="80"/>
        </w:rPr>
        <w:t xml:space="preserve"> des produits, </w:t>
      </w:r>
      <w:r>
        <w:rPr>
          <w:rFonts w:ascii="Fira Sans" w:hAnsi="Fira Sans"/>
          <w:color w:val="070A8F" w:themeColor="background2" w:themeShade="80"/>
        </w:rPr>
        <w:t xml:space="preserve">logistique, </w:t>
      </w:r>
      <w:r w:rsidRPr="00463546">
        <w:rPr>
          <w:rFonts w:ascii="Fira Sans" w:hAnsi="Fira Sans"/>
          <w:color w:val="070A8F" w:themeColor="background2" w:themeShade="80"/>
        </w:rPr>
        <w:t>management</w:t>
      </w:r>
      <w:r>
        <w:rPr>
          <w:rFonts w:ascii="Fira Sans" w:hAnsi="Fira Sans"/>
          <w:color w:val="070A8F" w:themeColor="background2" w:themeShade="80"/>
        </w:rPr>
        <w:t>, …</w:t>
      </w:r>
      <w:r w:rsidRPr="00463546">
        <w:rPr>
          <w:rFonts w:ascii="Fira Sans" w:hAnsi="Fira Sans"/>
          <w:color w:val="070A8F" w:themeColor="background2" w:themeShade="80"/>
        </w:rPr>
        <w:t xml:space="preserve">) </w:t>
      </w:r>
      <w:r w:rsidRPr="00463546">
        <w:rPr>
          <w:rFonts w:ascii="Fira Sans" w:hAnsi="Fira Sans"/>
          <w:b/>
          <w:bCs/>
          <w:color w:val="070A8F" w:themeColor="background2" w:themeShade="80"/>
        </w:rPr>
        <w:t xml:space="preserve">porteuses d’innovation et/ou d’originalité.  </w:t>
      </w:r>
      <w:r w:rsidRPr="00D520E9">
        <w:rPr>
          <w:rFonts w:ascii="Fira Sans" w:hAnsi="Fira Sans"/>
          <w:color w:val="070A8F" w:themeColor="background2" w:themeShade="80"/>
        </w:rPr>
        <w:t xml:space="preserve">Les </w:t>
      </w:r>
      <w:r>
        <w:rPr>
          <w:rFonts w:ascii="Fira Sans" w:hAnsi="Fira Sans"/>
          <w:color w:val="070A8F" w:themeColor="background2" w:themeShade="80"/>
        </w:rPr>
        <w:t xml:space="preserve">produits </w:t>
      </w:r>
      <w:r w:rsidRPr="00D520E9">
        <w:rPr>
          <w:rFonts w:ascii="Fira Sans" w:hAnsi="Fira Sans"/>
          <w:color w:val="070A8F" w:themeColor="background2" w:themeShade="80"/>
        </w:rPr>
        <w:t>innova</w:t>
      </w:r>
      <w:r>
        <w:rPr>
          <w:rFonts w:ascii="Fira Sans" w:hAnsi="Fira Sans"/>
          <w:color w:val="070A8F" w:themeColor="background2" w:themeShade="80"/>
        </w:rPr>
        <w:t>n</w:t>
      </w:r>
      <w:r w:rsidRPr="00D520E9">
        <w:rPr>
          <w:rFonts w:ascii="Fira Sans" w:hAnsi="Fira Sans"/>
          <w:color w:val="070A8F" w:themeColor="background2" w:themeShade="80"/>
        </w:rPr>
        <w:t>ts</w:t>
      </w:r>
      <w:r>
        <w:rPr>
          <w:rFonts w:ascii="Fira Sans" w:hAnsi="Fira Sans"/>
          <w:color w:val="070A8F" w:themeColor="background2" w:themeShade="80"/>
        </w:rPr>
        <w:t>, ainsi que les innovations liées au développement durable ne sont pas concernés.</w:t>
      </w:r>
    </w:p>
    <w:p w14:paraId="4EF88863" w14:textId="77777777" w:rsidR="00ED4374" w:rsidRPr="00243927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2F951602" w14:textId="77777777" w:rsidR="00ED4374" w:rsidRPr="00421255" w:rsidRDefault="00ED4374" w:rsidP="00ED4374">
      <w:pPr>
        <w:shd w:val="clear" w:color="auto" w:fill="373CF5" w:themeFill="background2"/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421255">
        <w:rPr>
          <w:rFonts w:ascii="Fira Sans" w:hAnsi="Fira Sans"/>
          <w:b/>
          <w:bCs/>
          <w:color w:val="FFFFFF" w:themeColor="background1"/>
          <w:sz w:val="28"/>
          <w:szCs w:val="28"/>
        </w:rPr>
        <w:t>PRIX DEVELOPPEMENT DURABLE – Commerce durable</w:t>
      </w:r>
    </w:p>
    <w:p w14:paraId="057A0E9E" w14:textId="77777777" w:rsidR="00ED4374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68F663E" w14:textId="256E26CE" w:rsidR="00ED4374" w:rsidRPr="00463546" w:rsidRDefault="00230522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color w:val="070A8F" w:themeColor="background2" w:themeShade="80"/>
        </w:rPr>
        <w:t xml:space="preserve">Récompense les commerces ou services pour lesquels </w:t>
      </w:r>
      <w:r w:rsidRPr="00463546">
        <w:rPr>
          <w:rFonts w:ascii="Fira Sans" w:hAnsi="Fira Sans"/>
          <w:b/>
          <w:bCs/>
          <w:color w:val="070A8F" w:themeColor="background2" w:themeShade="80"/>
        </w:rPr>
        <w:t>la transition écologique et/ou l’économie sociale et solidaire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 w:rsidRPr="00463546">
        <w:rPr>
          <w:rFonts w:ascii="Fira Sans" w:hAnsi="Fira Sans"/>
          <w:b/>
          <w:bCs/>
          <w:color w:val="070A8F" w:themeColor="background2" w:themeShade="80"/>
        </w:rPr>
        <w:t xml:space="preserve">sont des leviers de développement économique </w:t>
      </w:r>
      <w:r w:rsidRPr="00463546">
        <w:rPr>
          <w:rFonts w:ascii="Fira Sans" w:hAnsi="Fira Sans"/>
          <w:color w:val="070A8F" w:themeColor="background2" w:themeShade="80"/>
        </w:rPr>
        <w:t>et qui intègrent dans leurs opérations et leur stratégie les préoccupations sociales et environnementales.</w:t>
      </w:r>
      <w:r>
        <w:rPr>
          <w:rFonts w:ascii="Fira Sans" w:hAnsi="Fira Sans"/>
          <w:color w:val="070A8F" w:themeColor="background2" w:themeShade="80"/>
        </w:rPr>
        <w:t xml:space="preserve"> Ce prix prend en compte les 3 piliers du développement durable et notamment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>
        <w:rPr>
          <w:rFonts w:ascii="Fira Sans" w:hAnsi="Fira Sans"/>
          <w:color w:val="070A8F" w:themeColor="background2" w:themeShade="80"/>
        </w:rPr>
        <w:t xml:space="preserve">le </w:t>
      </w:r>
      <w:r w:rsidRPr="00463546">
        <w:rPr>
          <w:rFonts w:ascii="Fira Sans" w:hAnsi="Fira Sans"/>
          <w:color w:val="070A8F" w:themeColor="background2" w:themeShade="80"/>
        </w:rPr>
        <w:t>développement du personnel</w:t>
      </w:r>
      <w:r>
        <w:rPr>
          <w:rFonts w:ascii="Fira Sans" w:hAnsi="Fira Sans"/>
          <w:color w:val="070A8F" w:themeColor="background2" w:themeShade="80"/>
        </w:rPr>
        <w:t xml:space="preserve"> (</w:t>
      </w:r>
      <w:r w:rsidRPr="00463546">
        <w:rPr>
          <w:rFonts w:ascii="Fira Sans" w:hAnsi="Fira Sans"/>
          <w:color w:val="070A8F" w:themeColor="background2" w:themeShade="80"/>
        </w:rPr>
        <w:t>apprentissage, formation</w:t>
      </w:r>
      <w:r>
        <w:rPr>
          <w:rFonts w:ascii="Fira Sans" w:hAnsi="Fira Sans"/>
          <w:color w:val="070A8F" w:themeColor="background2" w:themeShade="80"/>
        </w:rPr>
        <w:t xml:space="preserve"> continue</w:t>
      </w:r>
      <w:r w:rsidRPr="00463546">
        <w:rPr>
          <w:rFonts w:ascii="Fira Sans" w:hAnsi="Fira Sans"/>
          <w:color w:val="070A8F" w:themeColor="background2" w:themeShade="80"/>
        </w:rPr>
        <w:t xml:space="preserve">, </w:t>
      </w:r>
      <w:r>
        <w:rPr>
          <w:rFonts w:ascii="Fira Sans" w:hAnsi="Fira Sans"/>
          <w:color w:val="070A8F" w:themeColor="background2" w:themeShade="80"/>
        </w:rPr>
        <w:t>etc.)</w:t>
      </w:r>
      <w:r w:rsidR="00230C42">
        <w:rPr>
          <w:rFonts w:ascii="Fira Sans" w:hAnsi="Fira Sans"/>
          <w:color w:val="070A8F" w:themeColor="background2" w:themeShade="80"/>
        </w:rPr>
        <w:t xml:space="preserve"> </w:t>
      </w:r>
    </w:p>
    <w:p w14:paraId="36521DC2" w14:textId="77777777" w:rsidR="00ED4374" w:rsidRPr="00243927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074C6F07" w14:textId="77777777" w:rsidR="00ED4374" w:rsidRPr="00421255" w:rsidRDefault="00ED4374" w:rsidP="00ED4374">
      <w:pPr>
        <w:shd w:val="clear" w:color="auto" w:fill="373CF5" w:themeFill="background2"/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421255">
        <w:rPr>
          <w:rFonts w:ascii="Fira Sans" w:hAnsi="Fira Sans"/>
          <w:b/>
          <w:bCs/>
          <w:color w:val="FFFFFF" w:themeColor="background1"/>
          <w:sz w:val="28"/>
          <w:szCs w:val="28"/>
        </w:rPr>
        <w:t>PRIX QUALITE – Expérience client</w:t>
      </w:r>
    </w:p>
    <w:p w14:paraId="1A4C00F7" w14:textId="77777777" w:rsidR="00ED4374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1F0B7D27" w14:textId="0E9703A7" w:rsidR="00ED4374" w:rsidRPr="00243927" w:rsidRDefault="00345981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243927">
        <w:rPr>
          <w:rFonts w:ascii="Fira Sans" w:hAnsi="Fira Sans"/>
          <w:color w:val="070A8F" w:themeColor="background2" w:themeShade="80"/>
        </w:rPr>
        <w:t xml:space="preserve">Récompense les commerces ou services pour la qualité de leur accueil clients, </w:t>
      </w:r>
      <w:r>
        <w:rPr>
          <w:rFonts w:ascii="Fira Sans" w:hAnsi="Fira Sans"/>
          <w:color w:val="070A8F" w:themeColor="background2" w:themeShade="80"/>
        </w:rPr>
        <w:t xml:space="preserve">leur vitrine, </w:t>
      </w:r>
      <w:r w:rsidRPr="00243927">
        <w:rPr>
          <w:rFonts w:ascii="Fira Sans" w:hAnsi="Fira Sans"/>
          <w:color w:val="070A8F" w:themeColor="background2" w:themeShade="80"/>
        </w:rPr>
        <w:t xml:space="preserve">le design de leur boutique ou toute autre initiative </w:t>
      </w:r>
      <w:r w:rsidRPr="00243927">
        <w:rPr>
          <w:rFonts w:ascii="Fira Sans" w:hAnsi="Fira Sans"/>
          <w:b/>
          <w:bCs/>
          <w:color w:val="070A8F" w:themeColor="background2" w:themeShade="80"/>
        </w:rPr>
        <w:t>au service d’une meilleure expérience client</w:t>
      </w:r>
      <w:r w:rsidRPr="00243927">
        <w:rPr>
          <w:rFonts w:ascii="Fira Sans" w:hAnsi="Fira Sans"/>
          <w:color w:val="070A8F" w:themeColor="background2" w:themeShade="80"/>
        </w:rPr>
        <w:t>.</w:t>
      </w:r>
    </w:p>
    <w:p w14:paraId="16CD01D5" w14:textId="77777777" w:rsidR="00ED4374" w:rsidRPr="00243927" w:rsidRDefault="00ED4374" w:rsidP="00ED4374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1D7BCDA8" w14:textId="21F0E61E" w:rsidR="00DA43C1" w:rsidRPr="00C14451" w:rsidRDefault="00DA43C1" w:rsidP="00D906EB">
      <w:pPr>
        <w:pStyle w:val="Titre1"/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 w:rsidRPr="00C14451">
        <w:rPr>
          <w:rFonts w:ascii="Fira Sans" w:hAnsi="Fira Sans"/>
          <w:b/>
          <w:bCs/>
          <w:color w:val="FFFFFF" w:themeColor="background1"/>
          <w:sz w:val="36"/>
          <w:szCs w:val="36"/>
        </w:rPr>
        <w:t>Processus de sélection des candidatures</w:t>
      </w:r>
    </w:p>
    <w:p w14:paraId="662592A2" w14:textId="77777777" w:rsidR="00FC56C0" w:rsidRPr="00196BAD" w:rsidRDefault="00FC56C0" w:rsidP="006456B9">
      <w:pPr>
        <w:spacing w:after="0"/>
        <w:jc w:val="both"/>
        <w:rPr>
          <w:rFonts w:ascii="Fira Sans" w:hAnsi="Fira Sans"/>
          <w:b/>
          <w:bCs/>
          <w:color w:val="070A8F" w:themeColor="background2" w:themeShade="80"/>
        </w:rPr>
      </w:pPr>
    </w:p>
    <w:p w14:paraId="7B9D98E2" w14:textId="2287A1A2" w:rsidR="00C14451" w:rsidRPr="00C14451" w:rsidRDefault="4EF21A8D" w:rsidP="2A5D4AD0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>Un jury local sera organisé par la CCI</w:t>
      </w:r>
      <w:r w:rsidR="00AD2131">
        <w:rPr>
          <w:rFonts w:ascii="Fira Sans" w:hAnsi="Fira Sans"/>
          <w:color w:val="070A8F" w:themeColor="background2" w:themeShade="80"/>
        </w:rPr>
        <w:t xml:space="preserve"> </w:t>
      </w:r>
      <w:r w:rsidRPr="2A5D4AD0">
        <w:rPr>
          <w:rFonts w:ascii="Fira Sans" w:hAnsi="Fira Sans"/>
          <w:color w:val="070A8F" w:themeColor="background2" w:themeShade="80"/>
        </w:rPr>
        <w:t>pour désigner les lauréats des Trophées [</w:t>
      </w:r>
      <w:r w:rsidRPr="2A5D4AD0">
        <w:rPr>
          <w:rFonts w:ascii="Fira Sans" w:hAnsi="Fira Sans"/>
          <w:color w:val="070A8F" w:themeColor="background2" w:themeShade="80"/>
          <w:highlight w:val="yellow"/>
        </w:rPr>
        <w:t>Nom</w:t>
      </w:r>
      <w:r w:rsidRPr="000C251E">
        <w:rPr>
          <w:rFonts w:ascii="Fira Sans" w:hAnsi="Fira Sans"/>
          <w:color w:val="070A8F" w:themeColor="background2" w:themeShade="80"/>
          <w:highlight w:val="yellow"/>
        </w:rPr>
        <w:t xml:space="preserve"> </w:t>
      </w:r>
      <w:r w:rsidR="000C251E" w:rsidRPr="000C251E">
        <w:rPr>
          <w:rFonts w:ascii="Fira Sans" w:hAnsi="Fira Sans"/>
          <w:color w:val="070A8F" w:themeColor="background2" w:themeShade="80"/>
          <w:highlight w:val="yellow"/>
        </w:rPr>
        <w:t>du concours local</w:t>
      </w:r>
      <w:r w:rsidRPr="2A5D4AD0">
        <w:rPr>
          <w:rFonts w:ascii="Fira Sans" w:hAnsi="Fira Sans"/>
          <w:color w:val="070A8F" w:themeColor="background2" w:themeShade="80"/>
        </w:rPr>
        <w:t>].</w:t>
      </w:r>
    </w:p>
    <w:p w14:paraId="0A879E74" w14:textId="7126FEB1" w:rsidR="00C14451" w:rsidRPr="00C14451" w:rsidRDefault="4EF21A8D" w:rsidP="2A5D4AD0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 xml:space="preserve">Le jury local se prononce sur les dossiers </w:t>
      </w:r>
      <w:r w:rsidR="06ACFBD6" w:rsidRPr="2A5D4AD0">
        <w:rPr>
          <w:rFonts w:ascii="Fira Sans" w:hAnsi="Fira Sans"/>
          <w:color w:val="070A8F" w:themeColor="background2" w:themeShade="80"/>
        </w:rPr>
        <w:t>en prenant en compte notamment</w:t>
      </w:r>
      <w:r w:rsidR="007300D7">
        <w:rPr>
          <w:rFonts w:ascii="Fira Sans" w:hAnsi="Fira Sans"/>
          <w:color w:val="070A8F" w:themeColor="background2" w:themeShade="80"/>
        </w:rPr>
        <w:t> :</w:t>
      </w:r>
    </w:p>
    <w:p w14:paraId="54920C0A" w14:textId="75C04DDB" w:rsidR="00C14451" w:rsidRPr="00C14451" w:rsidRDefault="074C0DA8" w:rsidP="2A5D4AD0">
      <w:pPr>
        <w:pStyle w:val="Paragraphedeliste"/>
        <w:numPr>
          <w:ilvl w:val="0"/>
          <w:numId w:val="3"/>
        </w:numPr>
        <w:spacing w:after="120" w:line="240" w:lineRule="auto"/>
        <w:ind w:right="-24"/>
        <w:rPr>
          <w:rFonts w:ascii="Fira Sans" w:eastAsia="Fira Sans" w:hAnsi="Fira Sans" w:cs="Fira Sans"/>
          <w:color w:val="070A8F" w:themeColor="background2" w:themeShade="80"/>
        </w:rPr>
      </w:pPr>
      <w:r w:rsidRPr="2A5D4AD0">
        <w:rPr>
          <w:rFonts w:ascii="Fira Sans" w:eastAsia="Fira Sans" w:hAnsi="Fira Sans" w:cs="Fira Sans"/>
          <w:color w:val="070A8F" w:themeColor="background2" w:themeShade="80"/>
        </w:rPr>
        <w:t>Qualité du dossier (présentation soignée, contenu fourni, ...)</w:t>
      </w:r>
      <w:r w:rsidR="007300D7">
        <w:rPr>
          <w:rFonts w:ascii="Fira Sans" w:eastAsia="Fira Sans" w:hAnsi="Fira Sans" w:cs="Fira Sans"/>
          <w:color w:val="070A8F" w:themeColor="background2" w:themeShade="80"/>
        </w:rPr>
        <w:t> ;</w:t>
      </w:r>
    </w:p>
    <w:p w14:paraId="76705CDC" w14:textId="27851C22" w:rsidR="00C14451" w:rsidRPr="00C14451" w:rsidRDefault="074C0DA8" w:rsidP="2A5D4AD0">
      <w:pPr>
        <w:pStyle w:val="Paragraphedeliste"/>
        <w:numPr>
          <w:ilvl w:val="0"/>
          <w:numId w:val="3"/>
        </w:numPr>
        <w:spacing w:after="120" w:line="240" w:lineRule="auto"/>
        <w:ind w:right="-24"/>
        <w:rPr>
          <w:rFonts w:ascii="Fira Sans" w:eastAsia="Fira Sans" w:hAnsi="Fira Sans" w:cs="Fira Sans"/>
          <w:color w:val="070A8F" w:themeColor="background2" w:themeShade="80"/>
        </w:rPr>
      </w:pPr>
      <w:r w:rsidRPr="2A5D4AD0">
        <w:rPr>
          <w:rFonts w:ascii="Fira Sans" w:eastAsia="Fira Sans" w:hAnsi="Fira Sans" w:cs="Fira Sans"/>
          <w:color w:val="070A8F" w:themeColor="background2" w:themeShade="80"/>
        </w:rPr>
        <w:t>Originalité de l’action, du concept, ou de la transformation mise en avant</w:t>
      </w:r>
      <w:r w:rsidR="007300D7">
        <w:rPr>
          <w:rFonts w:ascii="Fira Sans" w:eastAsia="Fira Sans" w:hAnsi="Fira Sans" w:cs="Fira Sans"/>
          <w:color w:val="070A8F" w:themeColor="background2" w:themeShade="80"/>
        </w:rPr>
        <w:t> ;</w:t>
      </w:r>
    </w:p>
    <w:p w14:paraId="7863DC83" w14:textId="3894FE6C" w:rsidR="00C14451" w:rsidRPr="00C14451" w:rsidRDefault="074C0DA8" w:rsidP="2A5D4AD0">
      <w:pPr>
        <w:pStyle w:val="Paragraphedeliste"/>
        <w:numPr>
          <w:ilvl w:val="0"/>
          <w:numId w:val="3"/>
        </w:numPr>
        <w:spacing w:after="120" w:line="240" w:lineRule="auto"/>
        <w:ind w:right="-24"/>
        <w:rPr>
          <w:rFonts w:ascii="Fira Sans" w:eastAsia="Fira Sans" w:hAnsi="Fira Sans" w:cs="Fira Sans"/>
          <w:color w:val="070A8F" w:themeColor="background2" w:themeShade="80"/>
        </w:rPr>
      </w:pPr>
      <w:r w:rsidRPr="2A5D4AD0">
        <w:rPr>
          <w:rFonts w:ascii="Fira Sans" w:eastAsia="Fira Sans" w:hAnsi="Fira Sans" w:cs="Fira Sans"/>
          <w:color w:val="070A8F" w:themeColor="background2" w:themeShade="80"/>
        </w:rPr>
        <w:t>Apport pour la commune d’implantation et pour le territoire</w:t>
      </w:r>
      <w:r w:rsidR="007300D7">
        <w:rPr>
          <w:rFonts w:ascii="Fira Sans" w:eastAsia="Fira Sans" w:hAnsi="Fira Sans" w:cs="Fira Sans"/>
          <w:color w:val="070A8F" w:themeColor="background2" w:themeShade="80"/>
        </w:rPr>
        <w:t>.</w:t>
      </w:r>
    </w:p>
    <w:p w14:paraId="1BD118F1" w14:textId="5E317F1A" w:rsidR="00C14451" w:rsidRPr="00C14451" w:rsidRDefault="4EF21A8D" w:rsidP="2A5D4AD0">
      <w:pPr>
        <w:spacing w:after="0"/>
        <w:jc w:val="both"/>
        <w:rPr>
          <w:rFonts w:ascii="Fira Sans" w:hAnsi="Fira Sans"/>
          <w:color w:val="070A8F" w:themeColor="background2" w:themeShade="80"/>
        </w:rPr>
      </w:pPr>
      <w:proofErr w:type="gramStart"/>
      <w:r w:rsidRPr="2A5D4AD0">
        <w:rPr>
          <w:rFonts w:ascii="Fira Sans" w:hAnsi="Fira Sans"/>
          <w:color w:val="070A8F" w:themeColor="background2" w:themeShade="80"/>
        </w:rPr>
        <w:t>et</w:t>
      </w:r>
      <w:proofErr w:type="gramEnd"/>
      <w:r w:rsidRPr="2A5D4AD0">
        <w:rPr>
          <w:rFonts w:ascii="Fira Sans" w:hAnsi="Fira Sans"/>
          <w:color w:val="070A8F" w:themeColor="background2" w:themeShade="80"/>
        </w:rPr>
        <w:t xml:space="preserve"> émet un avis motivé. </w:t>
      </w:r>
    </w:p>
    <w:p w14:paraId="73EA54BE" w14:textId="200AFFFE" w:rsidR="00C14451" w:rsidRPr="00C14451" w:rsidRDefault="00C14451" w:rsidP="2A5D4AD0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7FC1FECC" w14:textId="77777777" w:rsidR="00C14451" w:rsidRPr="000C251E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0C251E">
        <w:rPr>
          <w:rFonts w:ascii="Fira Sans" w:hAnsi="Fira Sans"/>
          <w:color w:val="070A8F" w:themeColor="background2" w:themeShade="80"/>
        </w:rPr>
        <w:t>Les dossiers non retenus par le jury local seront détruits au terme d’un délai de 6 mois suivant la réunion de ce jury.</w:t>
      </w:r>
    </w:p>
    <w:p w14:paraId="1BD8B924" w14:textId="77777777" w:rsidR="00C14451" w:rsidRPr="00196BAD" w:rsidRDefault="00C14451" w:rsidP="006456B9">
      <w:pPr>
        <w:spacing w:after="0"/>
        <w:jc w:val="both"/>
        <w:rPr>
          <w:rFonts w:ascii="Fira Sans" w:hAnsi="Fira Sans"/>
          <w:b/>
          <w:bCs/>
          <w:color w:val="070A8F" w:themeColor="background2" w:themeShade="80"/>
        </w:rPr>
      </w:pPr>
    </w:p>
    <w:p w14:paraId="6DBBE095" w14:textId="77777777" w:rsidR="00FC56C0" w:rsidRPr="00196BAD" w:rsidRDefault="00FC56C0" w:rsidP="006456B9">
      <w:pPr>
        <w:spacing w:after="0"/>
        <w:jc w:val="both"/>
        <w:rPr>
          <w:rFonts w:ascii="Fira Sans" w:hAnsi="Fira Sans"/>
          <w:b/>
          <w:bCs/>
          <w:color w:val="070A8F" w:themeColor="background2" w:themeShade="80"/>
        </w:rPr>
      </w:pPr>
    </w:p>
    <w:p w14:paraId="32F38B12" w14:textId="7F2A175D" w:rsidR="00FC56C0" w:rsidRPr="00196BAD" w:rsidRDefault="002537F4" w:rsidP="00C14451">
      <w:pPr>
        <w:spacing w:after="0"/>
        <w:jc w:val="both"/>
        <w:rPr>
          <w:rFonts w:ascii="Fira Sans" w:hAnsi="Fira Sans"/>
          <w:b/>
          <w:bCs/>
          <w:color w:val="FFFFFF" w:themeColor="background1"/>
          <w:highlight w:val="blue"/>
        </w:rPr>
      </w:pPr>
      <w:r>
        <w:rPr>
          <w:rFonts w:ascii="Fira Sans" w:hAnsi="Fira Sans"/>
          <w:b/>
          <w:bCs/>
          <w:color w:val="FFFFFF" w:themeColor="background1"/>
          <w:highlight w:val="blue"/>
        </w:rPr>
        <w:t xml:space="preserve">En cas de </w:t>
      </w:r>
      <w:r w:rsidR="00A74EC6">
        <w:rPr>
          <w:rFonts w:ascii="Fira Sans" w:hAnsi="Fira Sans"/>
          <w:b/>
          <w:bCs/>
          <w:color w:val="FFFFFF" w:themeColor="background1"/>
          <w:highlight w:val="blue"/>
        </w:rPr>
        <w:t>succès</w:t>
      </w:r>
      <w:r w:rsidR="00D929A5" w:rsidRPr="00196BAD">
        <w:rPr>
          <w:rFonts w:ascii="Fira Sans" w:hAnsi="Fira Sans"/>
          <w:b/>
          <w:bCs/>
          <w:color w:val="FFFFFF" w:themeColor="background1"/>
          <w:highlight w:val="blue"/>
        </w:rPr>
        <w:t xml:space="preserve"> </w:t>
      </w:r>
    </w:p>
    <w:p w14:paraId="28936A38" w14:textId="77777777" w:rsidR="00D929A5" w:rsidRPr="00196BAD" w:rsidRDefault="00D929A5" w:rsidP="00D929A5">
      <w:pPr>
        <w:tabs>
          <w:tab w:val="left" w:pos="1240"/>
        </w:tabs>
        <w:spacing w:after="0"/>
        <w:jc w:val="both"/>
        <w:rPr>
          <w:rFonts w:ascii="Fira Sans" w:hAnsi="Fira Sans"/>
          <w:b/>
          <w:bCs/>
          <w:color w:val="070A8F" w:themeColor="background2" w:themeShade="80"/>
        </w:rPr>
      </w:pPr>
    </w:p>
    <w:p w14:paraId="31C99B4E" w14:textId="4714ED2F" w:rsidR="00EC4176" w:rsidRPr="00196BAD" w:rsidRDefault="006456B9" w:rsidP="006456B9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196BAD">
        <w:rPr>
          <w:rFonts w:ascii="Fira Sans" w:hAnsi="Fira Sans"/>
          <w:b/>
          <w:bCs/>
          <w:color w:val="070A8F" w:themeColor="background2" w:themeShade="80"/>
        </w:rPr>
        <w:t>Si vous êtes récompensé par le jury local, votre dossier sera transmis à la CCI régionale par votre CCI territoriale d’ici le</w:t>
      </w:r>
      <w:r w:rsidR="008802DD">
        <w:rPr>
          <w:rFonts w:ascii="Fira Sans" w:hAnsi="Fira Sans"/>
          <w:b/>
          <w:bCs/>
          <w:color w:val="070A8F" w:themeColor="background2" w:themeShade="80"/>
        </w:rPr>
        <w:t xml:space="preserve"> 15</w:t>
      </w:r>
      <w:r w:rsidRPr="00196BAD">
        <w:rPr>
          <w:rFonts w:ascii="Fira Sans" w:hAnsi="Fira Sans"/>
          <w:b/>
          <w:bCs/>
          <w:color w:val="070A8F" w:themeColor="background2" w:themeShade="80"/>
        </w:rPr>
        <w:t xml:space="preserve"> février 202</w:t>
      </w:r>
      <w:r w:rsidR="00A74EC6">
        <w:rPr>
          <w:rFonts w:ascii="Fira Sans" w:hAnsi="Fira Sans"/>
          <w:b/>
          <w:bCs/>
          <w:color w:val="070A8F" w:themeColor="background2" w:themeShade="80"/>
        </w:rPr>
        <w:t>6</w:t>
      </w:r>
      <w:r w:rsidRPr="00196BAD">
        <w:rPr>
          <w:rFonts w:ascii="Fira Sans" w:hAnsi="Fira Sans"/>
          <w:b/>
          <w:bCs/>
          <w:color w:val="070A8F" w:themeColor="background2" w:themeShade="80"/>
        </w:rPr>
        <w:t>.</w:t>
      </w:r>
      <w:r w:rsidRPr="00196BAD">
        <w:rPr>
          <w:rFonts w:ascii="Fira Sans" w:hAnsi="Fira Sans"/>
          <w:color w:val="070A8F" w:themeColor="background2" w:themeShade="80"/>
        </w:rPr>
        <w:t xml:space="preserve"> </w:t>
      </w:r>
      <w:r w:rsidR="00EC4176" w:rsidRPr="00196BAD">
        <w:rPr>
          <w:rFonts w:ascii="Fira Sans" w:hAnsi="Fira Sans"/>
          <w:color w:val="070A8F" w:themeColor="background2" w:themeShade="80"/>
        </w:rPr>
        <w:t xml:space="preserve">Chaque CCI régionale réunit un jury composé d’au moins 3 élus </w:t>
      </w:r>
      <w:r w:rsidR="00A74EC6">
        <w:rPr>
          <w:rFonts w:ascii="Fira Sans" w:hAnsi="Fira Sans"/>
          <w:color w:val="070A8F" w:themeColor="background2" w:themeShade="80"/>
        </w:rPr>
        <w:t>consulaires et de personnalités extérieures</w:t>
      </w:r>
      <w:r w:rsidR="00EC4176" w:rsidRPr="00196BAD">
        <w:rPr>
          <w:rFonts w:ascii="Fira Sans" w:hAnsi="Fira Sans"/>
          <w:color w:val="070A8F" w:themeColor="background2" w:themeShade="80"/>
        </w:rPr>
        <w:t xml:space="preserve"> pour sélectionner un vainqueur régional par </w:t>
      </w:r>
      <w:r w:rsidR="00A74EC6">
        <w:rPr>
          <w:rFonts w:ascii="Fira Sans" w:hAnsi="Fira Sans"/>
          <w:color w:val="070A8F" w:themeColor="background2" w:themeShade="80"/>
        </w:rPr>
        <w:t>prix</w:t>
      </w:r>
      <w:r w:rsidR="00EC4176" w:rsidRPr="00196BAD">
        <w:rPr>
          <w:rFonts w:ascii="Fira Sans" w:hAnsi="Fira Sans"/>
          <w:color w:val="070A8F" w:themeColor="background2" w:themeShade="80"/>
        </w:rPr>
        <w:t>.</w:t>
      </w:r>
    </w:p>
    <w:p w14:paraId="612047D8" w14:textId="2DCA189D" w:rsidR="00C14451" w:rsidRDefault="003A17BB" w:rsidP="003A17BB">
      <w:pPr>
        <w:tabs>
          <w:tab w:val="right" w:pos="9072"/>
        </w:tabs>
        <w:spacing w:after="0"/>
        <w:ind w:right="543"/>
        <w:jc w:val="both"/>
        <w:rPr>
          <w:rFonts w:ascii="Fira Sans" w:hAnsi="Fira Sans"/>
          <w:color w:val="070A8F" w:themeColor="background2" w:themeShade="80"/>
        </w:rPr>
      </w:pPr>
      <w:r w:rsidRPr="00196BAD">
        <w:rPr>
          <w:rFonts w:ascii="Fira Sans" w:hAnsi="Fira Sans"/>
          <w:color w:val="070A8F" w:themeColor="background2" w:themeShade="80"/>
        </w:rPr>
        <w:t xml:space="preserve">Le calendrier détaillé </w:t>
      </w:r>
      <w:r w:rsidR="00124767">
        <w:rPr>
          <w:rFonts w:ascii="Fira Sans" w:hAnsi="Fira Sans"/>
          <w:color w:val="070A8F" w:themeColor="background2" w:themeShade="80"/>
        </w:rPr>
        <w:t>du jury</w:t>
      </w:r>
      <w:r w:rsidRPr="00196BAD">
        <w:rPr>
          <w:rFonts w:ascii="Fira Sans" w:hAnsi="Fira Sans"/>
          <w:color w:val="070A8F" w:themeColor="background2" w:themeShade="80"/>
        </w:rPr>
        <w:t xml:space="preserve"> et des remises au niveau régional sera précisé ultérieurement.</w:t>
      </w:r>
    </w:p>
    <w:p w14:paraId="1C613D3C" w14:textId="77777777" w:rsidR="00687DFC" w:rsidRPr="00196BAD" w:rsidRDefault="00687DFC" w:rsidP="003A17BB">
      <w:pPr>
        <w:tabs>
          <w:tab w:val="right" w:pos="9072"/>
        </w:tabs>
        <w:spacing w:after="0"/>
        <w:ind w:right="543"/>
        <w:jc w:val="both"/>
        <w:rPr>
          <w:rFonts w:ascii="Fira Sans" w:hAnsi="Fira Sans"/>
          <w:color w:val="070A8F" w:themeColor="background2" w:themeShade="80"/>
        </w:rPr>
      </w:pPr>
    </w:p>
    <w:p w14:paraId="2A5F625A" w14:textId="20BA9603" w:rsidR="0009529C" w:rsidRPr="00147A08" w:rsidRDefault="003A17BB" w:rsidP="00C14451">
      <w:pPr>
        <w:tabs>
          <w:tab w:val="right" w:pos="9072"/>
        </w:tabs>
        <w:spacing w:after="0"/>
        <w:ind w:right="543"/>
        <w:jc w:val="both"/>
        <w:rPr>
          <w:rFonts w:ascii="Fira Sans" w:hAnsi="Fira Sans"/>
          <w:color w:val="070A8F" w:themeColor="background2" w:themeShade="80"/>
        </w:rPr>
      </w:pPr>
      <w:r w:rsidRPr="00147A08">
        <w:rPr>
          <w:rFonts w:ascii="Fira Sans" w:hAnsi="Fira Sans"/>
          <w:color w:val="070A8F" w:themeColor="background2" w:themeShade="80"/>
        </w:rPr>
        <w:lastRenderedPageBreak/>
        <w:t>Les dossiers non retenus par le jury régional seront détruits</w:t>
      </w:r>
      <w:r w:rsidR="00687DFC">
        <w:rPr>
          <w:rFonts w:ascii="Fira Sans" w:hAnsi="Fira Sans"/>
          <w:color w:val="070A8F" w:themeColor="background2" w:themeShade="80"/>
        </w:rPr>
        <w:t xml:space="preserve"> par la CCI régionale</w:t>
      </w:r>
      <w:r w:rsidRPr="00147A08">
        <w:rPr>
          <w:rFonts w:ascii="Fira Sans" w:hAnsi="Fira Sans"/>
          <w:color w:val="070A8F" w:themeColor="background2" w:themeShade="80"/>
        </w:rPr>
        <w:t xml:space="preserve"> au terme d’un délai de 6 mois suivant la réunion de ce jury.</w:t>
      </w:r>
    </w:p>
    <w:p w14:paraId="255B99CA" w14:textId="77777777" w:rsidR="00EC4176" w:rsidRPr="00196BAD" w:rsidRDefault="00EC4176" w:rsidP="006456B9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CC46A67" w14:textId="77777777" w:rsidR="00EC4176" w:rsidRPr="00196BAD" w:rsidRDefault="00EC4176" w:rsidP="006456B9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2E2EDCB" w14:textId="0978AD53" w:rsidR="006456B9" w:rsidRPr="00196BAD" w:rsidRDefault="006456B9" w:rsidP="006456B9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b/>
          <w:bCs/>
          <w:color w:val="070A8F" w:themeColor="background2" w:themeShade="80"/>
        </w:rPr>
        <w:t>Ensuite, si vous êtes récompensé par le jury régional, votre dossier sera transmis à CCI France par votre CCI régionale</w:t>
      </w:r>
      <w:r w:rsidR="00EC4176" w:rsidRPr="2A5D4AD0">
        <w:rPr>
          <w:rFonts w:ascii="Fira Sans" w:hAnsi="Fira Sans"/>
          <w:b/>
          <w:bCs/>
          <w:color w:val="070A8F" w:themeColor="background2" w:themeShade="80"/>
        </w:rPr>
        <w:t xml:space="preserve"> </w:t>
      </w:r>
      <w:r w:rsidR="00EF1252">
        <w:rPr>
          <w:rFonts w:ascii="Fira Sans" w:hAnsi="Fira Sans"/>
          <w:b/>
          <w:bCs/>
          <w:color w:val="070A8F" w:themeColor="background2" w:themeShade="80"/>
        </w:rPr>
        <w:t>en</w:t>
      </w:r>
      <w:r w:rsidR="00EC4176" w:rsidRPr="2A5D4AD0">
        <w:rPr>
          <w:rFonts w:ascii="Fira Sans" w:hAnsi="Fira Sans"/>
          <w:b/>
          <w:bCs/>
          <w:color w:val="070A8F" w:themeColor="background2" w:themeShade="80"/>
        </w:rPr>
        <w:t xml:space="preserve"> avril 202</w:t>
      </w:r>
      <w:r w:rsidR="0087501C">
        <w:rPr>
          <w:rFonts w:ascii="Fira Sans" w:hAnsi="Fira Sans"/>
          <w:b/>
          <w:bCs/>
          <w:color w:val="070A8F" w:themeColor="background2" w:themeShade="80"/>
        </w:rPr>
        <w:t>6</w:t>
      </w:r>
      <w:r w:rsidRPr="2A5D4AD0">
        <w:rPr>
          <w:rFonts w:ascii="Fira Sans" w:hAnsi="Fira Sans"/>
          <w:color w:val="070A8F" w:themeColor="background2" w:themeShade="80"/>
        </w:rPr>
        <w:t>.</w:t>
      </w:r>
      <w:r w:rsidR="00EC4176" w:rsidRPr="2A5D4AD0">
        <w:rPr>
          <w:rFonts w:ascii="Fira Sans" w:hAnsi="Fira Sans"/>
          <w:color w:val="070A8F" w:themeColor="background2" w:themeShade="80"/>
        </w:rPr>
        <w:t xml:space="preserve"> Un jury national composé d’élus CCI et de partenaires (ministère, organisations professionnelles, sponsors…) se réunira pour désigner les lauréats (4 prix).</w:t>
      </w:r>
    </w:p>
    <w:p w14:paraId="6A565B32" w14:textId="77777777" w:rsidR="00E023AD" w:rsidRPr="00196BAD" w:rsidRDefault="00E023AD" w:rsidP="00DA43C1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0543ABC6" w14:textId="77777777" w:rsidR="00CC7E82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C14451">
        <w:rPr>
          <w:rFonts w:ascii="Fira Sans" w:hAnsi="Fira Sans"/>
          <w:color w:val="070A8F" w:themeColor="background2" w:themeShade="80"/>
        </w:rPr>
        <w:t>La CCI territoriale référente en sera informée par l’organisateur et préviendra à son tour le candidat.</w:t>
      </w:r>
    </w:p>
    <w:p w14:paraId="701ACC07" w14:textId="77777777" w:rsidR="00CC7E82" w:rsidRDefault="00CC7E82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54473B41" w14:textId="77777777" w:rsidR="00CC7E82" w:rsidRDefault="00CC7E82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2A5D4AD0">
        <w:rPr>
          <w:rFonts w:ascii="Fira Sans" w:hAnsi="Fira Sans"/>
          <w:color w:val="070A8F" w:themeColor="background2" w:themeShade="80"/>
        </w:rPr>
        <w:t xml:space="preserve">Les </w:t>
      </w:r>
      <w:r w:rsidRPr="2A5D4AD0">
        <w:rPr>
          <w:rFonts w:ascii="Fira Sans" w:hAnsi="Fira Sans"/>
          <w:i/>
          <w:iCs/>
          <w:color w:val="070A8F" w:themeColor="background2" w:themeShade="80"/>
        </w:rPr>
        <w:t>Trophées du Commerce, une initiative Chambre de Commerce et d’Industrie</w:t>
      </w:r>
      <w:r w:rsidRPr="2A5D4AD0">
        <w:rPr>
          <w:rFonts w:ascii="Fira Sans" w:hAnsi="Fira Sans"/>
          <w:color w:val="070A8F" w:themeColor="background2" w:themeShade="80"/>
        </w:rPr>
        <w:t xml:space="preserve"> sont des récompenses honorifiques qui engendrent de la visibilité nationale et locale. Le commerçant lauréat est invité à une remise de trophée nationale, il reçoit plusieurs outils de communication (trophée, diplôme, vitrophanie,) et fait l’objet de communication </w:t>
      </w:r>
      <w:r>
        <w:rPr>
          <w:rFonts w:ascii="Fira Sans" w:hAnsi="Fira Sans"/>
          <w:color w:val="070A8F" w:themeColor="background2" w:themeShade="80"/>
        </w:rPr>
        <w:t>par</w:t>
      </w:r>
      <w:r w:rsidRPr="2A5D4AD0">
        <w:rPr>
          <w:rFonts w:ascii="Fira Sans" w:hAnsi="Fira Sans"/>
          <w:color w:val="070A8F" w:themeColor="background2" w:themeShade="80"/>
        </w:rPr>
        <w:t xml:space="preserve"> CCI France.</w:t>
      </w:r>
      <w:r>
        <w:rPr>
          <w:rFonts w:ascii="Fira Sans" w:hAnsi="Fira Sans"/>
          <w:color w:val="070A8F" w:themeColor="background2" w:themeShade="80"/>
        </w:rPr>
        <w:t xml:space="preserve"> </w:t>
      </w:r>
    </w:p>
    <w:p w14:paraId="64A5BE56" w14:textId="4F719AAA" w:rsidR="00C14451" w:rsidRPr="00C14451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C14451">
        <w:rPr>
          <w:rFonts w:ascii="Fira Sans" w:hAnsi="Fira Sans"/>
          <w:color w:val="070A8F" w:themeColor="background2" w:themeShade="80"/>
        </w:rPr>
        <w:t xml:space="preserve"> </w:t>
      </w:r>
    </w:p>
    <w:p w14:paraId="4583D2E4" w14:textId="2D9B35A7" w:rsidR="00C14451" w:rsidRPr="007A5542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7A5542">
        <w:rPr>
          <w:rFonts w:ascii="Fira Sans" w:hAnsi="Fira Sans"/>
          <w:color w:val="070A8F" w:themeColor="background2" w:themeShade="80"/>
        </w:rPr>
        <w:t>Les dossiers non retenus par le jury national seront détruits</w:t>
      </w:r>
      <w:r w:rsidR="00CC7E82">
        <w:rPr>
          <w:rFonts w:ascii="Fira Sans" w:hAnsi="Fira Sans"/>
          <w:color w:val="070A8F" w:themeColor="background2" w:themeShade="80"/>
        </w:rPr>
        <w:t xml:space="preserve"> par CCI France</w:t>
      </w:r>
      <w:r w:rsidRPr="007A5542">
        <w:rPr>
          <w:rFonts w:ascii="Fira Sans" w:hAnsi="Fira Sans"/>
          <w:color w:val="070A8F" w:themeColor="background2" w:themeShade="80"/>
        </w:rPr>
        <w:t xml:space="preserve"> au terme d’un délai de 6 mois suivant la remise des prix.</w:t>
      </w:r>
    </w:p>
    <w:p w14:paraId="6D3E5303" w14:textId="77777777" w:rsidR="00C14451" w:rsidRPr="00C14451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0B03804C" w14:textId="7D76CA1E" w:rsidR="00C14451" w:rsidRPr="00C14451" w:rsidRDefault="00C14451" w:rsidP="00C14451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C14451">
        <w:rPr>
          <w:rFonts w:ascii="Fira Sans" w:hAnsi="Fira Sans"/>
          <w:color w:val="070A8F" w:themeColor="background2" w:themeShade="80"/>
        </w:rPr>
        <w:t xml:space="preserve">La remise des Trophées et des diplômes aux lauréats sera organisée au niveau national </w:t>
      </w:r>
      <w:r w:rsidRPr="00196BAD">
        <w:rPr>
          <w:rFonts w:ascii="Fira Sans" w:hAnsi="Fira Sans"/>
          <w:color w:val="070A8F" w:themeColor="background2" w:themeShade="80"/>
        </w:rPr>
        <w:t xml:space="preserve">en </w:t>
      </w:r>
      <w:r w:rsidRPr="00196BAD">
        <w:rPr>
          <w:rFonts w:ascii="Fira Sans" w:hAnsi="Fira Sans"/>
          <w:b/>
          <w:bCs/>
          <w:color w:val="070A8F" w:themeColor="background2" w:themeShade="80"/>
        </w:rPr>
        <w:t>juin</w:t>
      </w:r>
      <w:r w:rsidR="009301B0">
        <w:rPr>
          <w:rFonts w:ascii="Fira Sans" w:hAnsi="Fira Sans"/>
          <w:b/>
          <w:bCs/>
          <w:color w:val="070A8F" w:themeColor="background2" w:themeShade="80"/>
        </w:rPr>
        <w:t xml:space="preserve"> ou juillet</w:t>
      </w:r>
      <w:r w:rsidRPr="00196BAD">
        <w:rPr>
          <w:rFonts w:ascii="Fira Sans" w:hAnsi="Fira Sans"/>
          <w:b/>
          <w:bCs/>
          <w:color w:val="070A8F" w:themeColor="background2" w:themeShade="80"/>
        </w:rPr>
        <w:t xml:space="preserve"> </w:t>
      </w:r>
      <w:r w:rsidRPr="00C14451">
        <w:rPr>
          <w:rFonts w:ascii="Fira Sans" w:hAnsi="Fira Sans"/>
          <w:b/>
          <w:bCs/>
          <w:color w:val="070A8F" w:themeColor="background2" w:themeShade="80"/>
        </w:rPr>
        <w:t>202</w:t>
      </w:r>
      <w:r w:rsidR="007A5542">
        <w:rPr>
          <w:rFonts w:ascii="Fira Sans" w:hAnsi="Fira Sans"/>
          <w:b/>
          <w:bCs/>
          <w:color w:val="070A8F" w:themeColor="background2" w:themeShade="80"/>
        </w:rPr>
        <w:t>6</w:t>
      </w:r>
      <w:r w:rsidRPr="00C14451">
        <w:rPr>
          <w:rFonts w:ascii="Fira Sans" w:hAnsi="Fira Sans"/>
          <w:b/>
          <w:bCs/>
          <w:color w:val="070A8F" w:themeColor="background2" w:themeShade="80"/>
        </w:rPr>
        <w:t xml:space="preserve"> à Paris</w:t>
      </w:r>
      <w:r w:rsidRPr="00C14451">
        <w:rPr>
          <w:rFonts w:ascii="Fira Sans" w:hAnsi="Fira Sans"/>
          <w:color w:val="070A8F" w:themeColor="background2" w:themeShade="80"/>
        </w:rPr>
        <w:t xml:space="preserve"> (sous réserve d’évènement indépendant de la volonté de l’organisateur). </w:t>
      </w:r>
    </w:p>
    <w:p w14:paraId="4EED9A01" w14:textId="77777777" w:rsidR="00DA43C1" w:rsidRDefault="00DA43C1">
      <w:pPr>
        <w:rPr>
          <w:rFonts w:ascii="Fira Sans" w:hAnsi="Fira Sans"/>
          <w:b/>
          <w:bCs/>
          <w:i/>
          <w:iCs/>
          <w:color w:val="070A8F" w:themeColor="background2" w:themeShade="80"/>
        </w:rPr>
      </w:pPr>
    </w:p>
    <w:p w14:paraId="66DBCC3A" w14:textId="60807B5B" w:rsidR="00660989" w:rsidRPr="00B83F2A" w:rsidRDefault="007A770D" w:rsidP="00C14451">
      <w:pPr>
        <w:pStyle w:val="Titre1"/>
        <w:shd w:val="clear" w:color="auto" w:fill="FF0064"/>
        <w:ind w:left="720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Utilisation de vos données</w:t>
      </w:r>
    </w:p>
    <w:p w14:paraId="71AF552E" w14:textId="77777777" w:rsidR="00DC712E" w:rsidRDefault="00DC712E">
      <w:pPr>
        <w:rPr>
          <w:rFonts w:ascii="Fira Sans" w:hAnsi="Fira Sans"/>
          <w:b/>
          <w:bCs/>
          <w:i/>
          <w:iCs/>
          <w:color w:val="070A8F" w:themeColor="background2" w:themeShade="80"/>
        </w:rPr>
      </w:pPr>
    </w:p>
    <w:p w14:paraId="1B007BE5" w14:textId="7EAE58E6" w:rsidR="00906428" w:rsidRPr="00196BAD" w:rsidRDefault="00906428" w:rsidP="00906428">
      <w:pPr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 xml:space="preserve">Vous trouverez ci-après toutes les informations relatives aux traitements de vos données à caractère personnel dans le cadre du </w:t>
      </w:r>
      <w:r w:rsidR="00174B98">
        <w:rPr>
          <w:rFonts w:ascii="Fira Sans" w:hAnsi="Fira Sans" w:cs="Helvetica"/>
          <w:color w:val="070A8F" w:themeColor="background2" w:themeShade="80"/>
        </w:rPr>
        <w:t>[</w:t>
      </w:r>
      <w:r w:rsidR="00174B98" w:rsidRPr="00174B98">
        <w:rPr>
          <w:rFonts w:ascii="Fira Sans" w:hAnsi="Fira Sans" w:cs="Helvetica"/>
          <w:color w:val="070A8F" w:themeColor="background2" w:themeShade="80"/>
          <w:highlight w:val="yellow"/>
        </w:rPr>
        <w:t>nom du concours local</w:t>
      </w:r>
      <w:r w:rsidR="00174B98">
        <w:rPr>
          <w:rFonts w:ascii="Fira Sans" w:hAnsi="Fira Sans" w:cs="Helvetica"/>
          <w:color w:val="070A8F" w:themeColor="background2" w:themeShade="80"/>
        </w:rPr>
        <w:t xml:space="preserve">] et de l’ensemble du </w:t>
      </w:r>
      <w:r w:rsidRPr="2A5D4AD0">
        <w:rPr>
          <w:rFonts w:ascii="Fira Sans" w:hAnsi="Fira Sans" w:cs="Helvetica"/>
          <w:color w:val="070A8F" w:themeColor="background2" w:themeShade="80"/>
        </w:rPr>
        <w:t xml:space="preserve">concours </w:t>
      </w:r>
      <w:r w:rsidRPr="00174B98">
        <w:rPr>
          <w:rFonts w:ascii="Fira Sans" w:hAnsi="Fira Sans" w:cs="Helvetica"/>
          <w:i/>
          <w:iCs/>
          <w:color w:val="070A8F" w:themeColor="background2" w:themeShade="80"/>
        </w:rPr>
        <w:t>Les Trophées du Commerce – une initiative CCI</w:t>
      </w:r>
      <w:r w:rsidRPr="2A5D4AD0">
        <w:rPr>
          <w:rFonts w:ascii="Fira Sans" w:hAnsi="Fira Sans" w:cs="Helvetica"/>
          <w:color w:val="070A8F" w:themeColor="background2" w:themeShade="80"/>
        </w:rPr>
        <w:t xml:space="preserve">, conformément au règlement général sur la protection des données entré en vigueur le 25 </w:t>
      </w:r>
      <w:r w:rsidR="1FA2409A" w:rsidRPr="2A5D4AD0">
        <w:rPr>
          <w:rFonts w:ascii="Fira Sans" w:hAnsi="Fira Sans" w:cs="Helvetica"/>
          <w:color w:val="070A8F" w:themeColor="background2" w:themeShade="80"/>
        </w:rPr>
        <w:t>mai</w:t>
      </w:r>
      <w:r w:rsidRPr="2A5D4AD0">
        <w:rPr>
          <w:rFonts w:ascii="Fira Sans" w:hAnsi="Fira Sans" w:cs="Helvetica"/>
          <w:color w:val="070A8F" w:themeColor="background2" w:themeShade="80"/>
        </w:rPr>
        <w:t xml:space="preserve"> 2018.</w:t>
      </w:r>
    </w:p>
    <w:p w14:paraId="7C9DC14D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QUI EST LE RESPONSABLE DE TRAITEMENT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4B0DA141" w14:textId="1FB82BD7" w:rsidR="00906428" w:rsidRPr="00196BAD" w:rsidRDefault="00906428" w:rsidP="2A5D4AD0">
      <w:pPr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 xml:space="preserve">Le Responsable de traitement est, dans le cadre de ce concours et par délégation de CCI France, </w:t>
      </w:r>
      <w:r w:rsidRPr="2A5D4AD0">
        <w:rPr>
          <w:rFonts w:ascii="Fira Sans" w:hAnsi="Fira Sans" w:cs="Helvetica"/>
          <w:b/>
          <w:bCs/>
          <w:color w:val="070A8F" w:themeColor="background2" w:themeShade="80"/>
        </w:rPr>
        <w:t xml:space="preserve">la CCI </w:t>
      </w:r>
      <w:r w:rsidR="1C62BF77" w:rsidRPr="2A5D4AD0">
        <w:rPr>
          <w:rFonts w:ascii="Fira Sans" w:hAnsi="Fira Sans"/>
          <w:color w:val="070A8F" w:themeColor="background2" w:themeShade="80"/>
        </w:rPr>
        <w:t>[</w:t>
      </w:r>
      <w:r w:rsidR="1C62BF77" w:rsidRPr="2A5D4AD0">
        <w:rPr>
          <w:rFonts w:ascii="Fira Sans" w:hAnsi="Fira Sans"/>
          <w:color w:val="070A8F" w:themeColor="background2" w:themeShade="80"/>
          <w:highlight w:val="yellow"/>
        </w:rPr>
        <w:t>Nom de la CCIR</w:t>
      </w:r>
      <w:r w:rsidR="1C62BF77" w:rsidRPr="2A5D4AD0">
        <w:rPr>
          <w:rFonts w:ascii="Fira Sans" w:hAnsi="Fira Sans"/>
          <w:color w:val="070A8F" w:themeColor="background2" w:themeShade="80"/>
        </w:rPr>
        <w:t>]</w:t>
      </w:r>
      <w:r w:rsidRPr="2A5D4AD0">
        <w:rPr>
          <w:rFonts w:ascii="Fira Sans" w:hAnsi="Fira Sans" w:cs="Helvetica"/>
          <w:color w:val="070A8F" w:themeColor="background2" w:themeShade="80"/>
        </w:rPr>
        <w:t xml:space="preserve">, organisme public d’Etat, </w:t>
      </w:r>
      <w:r w:rsidRPr="2A5D4AD0">
        <w:rPr>
          <w:rFonts w:ascii="Fira Sans" w:hAnsi="Fira Sans" w:cs="Helvetica"/>
          <w:b/>
          <w:bCs/>
          <w:color w:val="070A8F" w:themeColor="background2" w:themeShade="80"/>
        </w:rPr>
        <w:t xml:space="preserve">situé au </w:t>
      </w:r>
      <w:r w:rsidRPr="2A5D4AD0">
        <w:rPr>
          <w:rFonts w:ascii="Fira Sans" w:hAnsi="Fira Sans" w:cs="Helvetica"/>
          <w:b/>
          <w:bCs/>
          <w:color w:val="070A8F" w:themeColor="background2" w:themeShade="80"/>
          <w:highlight w:val="yellow"/>
        </w:rPr>
        <w:t>XXX</w:t>
      </w:r>
      <w:r w:rsidRPr="2A5D4AD0">
        <w:rPr>
          <w:rFonts w:ascii="Fira Sans" w:hAnsi="Fira Sans" w:cs="Helvetica"/>
          <w:b/>
          <w:bCs/>
          <w:color w:val="070A8F" w:themeColor="background2" w:themeShade="80"/>
        </w:rPr>
        <w:t>.</w:t>
      </w:r>
    </w:p>
    <w:p w14:paraId="64F0253C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</w:p>
    <w:p w14:paraId="6BD15AD7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POUR QUELLES FINALITES VOS DONNEES PERSONNELLES SONT-ELLES COLLECTEES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5996E776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Les données à caractère personnel collectées dans le cadre de l’inscription à ce concours sont exclusivement réservées aux finalités suivantes :</w:t>
      </w:r>
    </w:p>
    <w:p w14:paraId="45BB3F9E" w14:textId="3C6C1657" w:rsidR="00374E52" w:rsidRDefault="00374E52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L’organisation du concours</w:t>
      </w:r>
      <w:r>
        <w:rPr>
          <w:rFonts w:ascii="Fira Sans" w:hAnsi="Fira Sans" w:cs="Helvetica"/>
          <w:color w:val="070A8F" w:themeColor="background2" w:themeShade="80"/>
        </w:rPr>
        <w:t xml:space="preserve"> [</w:t>
      </w:r>
      <w:r w:rsidRPr="00374E52">
        <w:rPr>
          <w:rFonts w:ascii="Fira Sans" w:hAnsi="Fira Sans" w:cs="Helvetica"/>
          <w:color w:val="070A8F" w:themeColor="background2" w:themeShade="80"/>
          <w:highlight w:val="yellow"/>
        </w:rPr>
        <w:t>nom du concours local</w:t>
      </w:r>
      <w:r>
        <w:rPr>
          <w:rFonts w:ascii="Fira Sans" w:hAnsi="Fira Sans" w:cs="Helvetica"/>
          <w:color w:val="070A8F" w:themeColor="background2" w:themeShade="80"/>
        </w:rPr>
        <w:t>]</w:t>
      </w:r>
      <w:r w:rsidR="00D959DC">
        <w:rPr>
          <w:rFonts w:ascii="Fira Sans" w:hAnsi="Fira Sans" w:cs="Helvetica"/>
          <w:color w:val="070A8F" w:themeColor="background2" w:themeShade="80"/>
        </w:rPr>
        <w:t> ;</w:t>
      </w:r>
    </w:p>
    <w:p w14:paraId="0D3A6F5D" w14:textId="7559875C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L’organisation du concours Les Trophées du Commerce – une initiative CCI</w:t>
      </w:r>
      <w:r w:rsidR="00D959DC">
        <w:rPr>
          <w:rFonts w:ascii="Fira Sans" w:hAnsi="Fira Sans" w:cs="Helvetica"/>
          <w:color w:val="070A8F" w:themeColor="background2" w:themeShade="80"/>
        </w:rPr>
        <w:t> ;</w:t>
      </w:r>
    </w:p>
    <w:p w14:paraId="15CEFFEE" w14:textId="6294D0E8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La délibération des dossiers par les membres des jurys</w:t>
      </w:r>
      <w:r w:rsidR="00D959DC">
        <w:rPr>
          <w:rFonts w:ascii="Fira Sans" w:hAnsi="Fira Sans" w:cs="Helvetica"/>
          <w:color w:val="070A8F" w:themeColor="background2" w:themeShade="80"/>
        </w:rPr>
        <w:t> ;</w:t>
      </w:r>
    </w:p>
    <w:p w14:paraId="413D0954" w14:textId="01644AFF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>L’éventuelle gestion de la facturation (repas, hôtel, etc.) liée aux évènements de remises de trophée</w:t>
      </w:r>
      <w:r w:rsidR="7E094E03" w:rsidRPr="2A5D4AD0">
        <w:rPr>
          <w:rFonts w:ascii="Fira Sans" w:hAnsi="Fira Sans" w:cs="Helvetica"/>
          <w:color w:val="070A8F" w:themeColor="background2" w:themeShade="80"/>
        </w:rPr>
        <w:t>s</w:t>
      </w:r>
      <w:r w:rsidR="00D959DC">
        <w:rPr>
          <w:rFonts w:ascii="Fira Sans" w:hAnsi="Fira Sans" w:cs="Helvetica"/>
          <w:color w:val="070A8F" w:themeColor="background2" w:themeShade="80"/>
        </w:rPr>
        <w:t> ;</w:t>
      </w:r>
    </w:p>
    <w:p w14:paraId="5D9BBA60" w14:textId="09964C72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lastRenderedPageBreak/>
        <w:t>La communication promotionnelle de l’évènement dans lequel sont présentés les lauréats et les candidats</w:t>
      </w:r>
      <w:r w:rsidR="00D959DC">
        <w:rPr>
          <w:rFonts w:ascii="Fira Sans" w:hAnsi="Fira Sans" w:cs="Helvetica"/>
          <w:color w:val="070A8F" w:themeColor="background2" w:themeShade="80"/>
        </w:rPr>
        <w:t> ;</w:t>
      </w:r>
    </w:p>
    <w:p w14:paraId="3A49CD11" w14:textId="2098FBCC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>La relance à la participation</w:t>
      </w:r>
      <w:r w:rsidR="137E8D6D" w:rsidRPr="2A5D4AD0">
        <w:rPr>
          <w:rFonts w:ascii="Fira Sans" w:hAnsi="Fira Sans" w:cs="Helvetica"/>
          <w:color w:val="070A8F" w:themeColor="background2" w:themeShade="80"/>
        </w:rPr>
        <w:t>.</w:t>
      </w:r>
    </w:p>
    <w:p w14:paraId="6AE0DBF6" w14:textId="04F11273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>Sauf indication positive de la part de l’entreprise candidate sur le dossier de candidature, elles ne sauraient être utilisées pour d’autres finalités que celles décrites ci-dessus.</w:t>
      </w:r>
    </w:p>
    <w:p w14:paraId="4F6358B7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QUELLES SONT LES DONNEES PERSONNELLES COLLECTEES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314F3122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Les données à caractère personnel que nous collectons au moment de l’inscription sont les suivantes :</w:t>
      </w:r>
    </w:p>
    <w:tbl>
      <w:tblPr>
        <w:tblStyle w:val="Grilledutableau"/>
        <w:tblW w:w="9199" w:type="dxa"/>
        <w:tblLook w:val="04A0" w:firstRow="1" w:lastRow="0" w:firstColumn="1" w:lastColumn="0" w:noHBand="0" w:noVBand="1"/>
      </w:tblPr>
      <w:tblGrid>
        <w:gridCol w:w="3922"/>
        <w:gridCol w:w="5277"/>
      </w:tblGrid>
      <w:tr w:rsidR="00196BAD" w:rsidRPr="00196BAD" w14:paraId="26885F84" w14:textId="77777777" w:rsidTr="00196BAD">
        <w:trPr>
          <w:trHeight w:val="43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1CB839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b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b/>
                <w:color w:val="070A8F" w:themeColor="background2" w:themeShade="80"/>
              </w:rPr>
              <w:t>Types de données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D43880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b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b/>
                <w:color w:val="070A8F" w:themeColor="background2" w:themeShade="80"/>
              </w:rPr>
              <w:t>Détails</w:t>
            </w:r>
          </w:p>
        </w:tc>
      </w:tr>
      <w:tr w:rsidR="00196BAD" w:rsidRPr="00196BAD" w14:paraId="7988A311" w14:textId="77777777" w:rsidTr="00196BAD">
        <w:trPr>
          <w:trHeight w:val="713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C51CB3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Données du gérant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EADF63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Nom, Prénom, Adresse professionnelle, Numéros de téléphone, Courriel</w:t>
            </w:r>
          </w:p>
        </w:tc>
      </w:tr>
      <w:tr w:rsidR="00196BAD" w:rsidRPr="00196BAD" w14:paraId="54B9DF0B" w14:textId="77777777" w:rsidTr="00196BAD">
        <w:trPr>
          <w:trHeight w:val="859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E4B5AB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Données de l’entreprise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A2994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Raison sociale, Date de début d’activité, SIREN</w:t>
            </w:r>
          </w:p>
        </w:tc>
      </w:tr>
      <w:tr w:rsidR="00196BAD" w:rsidRPr="00196BAD" w14:paraId="31743DEE" w14:textId="77777777" w:rsidTr="00196BAD">
        <w:trPr>
          <w:trHeight w:val="96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AE7F63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Autres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59E35D" w14:textId="77777777" w:rsidR="00906428" w:rsidRPr="00196BAD" w:rsidRDefault="00906428" w:rsidP="00196BAD">
            <w:pPr>
              <w:jc w:val="both"/>
              <w:rPr>
                <w:rFonts w:ascii="Fira Sans" w:hAnsi="Fira Sans" w:cs="Helvetica"/>
                <w:color w:val="070A8F" w:themeColor="background2" w:themeShade="80"/>
              </w:rPr>
            </w:pPr>
            <w:r w:rsidRPr="00196BAD">
              <w:rPr>
                <w:rFonts w:ascii="Fira Sans" w:hAnsi="Fira Sans" w:cs="Helvetica"/>
                <w:color w:val="070A8F" w:themeColor="background2" w:themeShade="80"/>
              </w:rPr>
              <w:t>Photos annexées à la candidature, Parrainages, Les champs libres du dossier d’inscription peuvent contenir des données à caractère personnel.</w:t>
            </w:r>
          </w:p>
        </w:tc>
      </w:tr>
    </w:tbl>
    <w:p w14:paraId="53789074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bookmarkStart w:id="1" w:name="_Hlk520196171"/>
    </w:p>
    <w:p w14:paraId="534A866F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POUR QUELLES DUREES SONT CONSERVEES CES DONNEES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bookmarkEnd w:id="1"/>
    <w:p w14:paraId="6D14376C" w14:textId="77777777" w:rsidR="00906428" w:rsidRPr="00196BAD" w:rsidRDefault="00906428" w:rsidP="00196BAD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 w:rsidRPr="00196BAD">
        <w:rPr>
          <w:rFonts w:ascii="Fira Sans" w:hAnsi="Fira Sans" w:cs="Arial"/>
          <w:color w:val="070A8F" w:themeColor="background2" w:themeShade="80"/>
        </w:rPr>
        <w:t xml:space="preserve">Les dossiers non-retenus par les membres des jurys locaux et toutes les données à caractère personnel qu’ils contiennent sont conservés </w:t>
      </w:r>
      <w:r w:rsidRPr="00196BAD">
        <w:rPr>
          <w:rFonts w:ascii="Fira Sans" w:hAnsi="Fira Sans" w:cs="Arial"/>
          <w:b/>
          <w:color w:val="070A8F" w:themeColor="background2" w:themeShade="80"/>
        </w:rPr>
        <w:t>6 mois a posteriori de la réunion de ce jury</w:t>
      </w:r>
      <w:r w:rsidRPr="00196BAD">
        <w:rPr>
          <w:rFonts w:ascii="Fira Sans" w:hAnsi="Fira Sans" w:cs="Arial"/>
          <w:color w:val="070A8F" w:themeColor="background2" w:themeShade="80"/>
        </w:rPr>
        <w:t>.</w:t>
      </w:r>
    </w:p>
    <w:p w14:paraId="3B9F280A" w14:textId="77777777" w:rsidR="00906428" w:rsidRPr="00196BAD" w:rsidRDefault="00906428" w:rsidP="00196BAD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 w:rsidRPr="2A5D4AD0">
        <w:rPr>
          <w:rFonts w:ascii="Fira Sans" w:hAnsi="Fira Sans" w:cs="Arial"/>
          <w:color w:val="070A8F" w:themeColor="background2" w:themeShade="80"/>
        </w:rPr>
        <w:t xml:space="preserve">Les dossiers retenus par les membres des jurys locaux et toutes les données à caractère personnel qu’ils contiennent sont transmis à la CCI régionale et conservés </w:t>
      </w:r>
      <w:r w:rsidRPr="2A5D4AD0">
        <w:rPr>
          <w:rFonts w:ascii="Fira Sans" w:hAnsi="Fira Sans" w:cs="Arial"/>
          <w:b/>
          <w:bCs/>
          <w:color w:val="070A8F" w:themeColor="background2" w:themeShade="80"/>
        </w:rPr>
        <w:t>2 ans a posteriori de la réunion de ce jury</w:t>
      </w:r>
      <w:r w:rsidRPr="2A5D4AD0">
        <w:rPr>
          <w:rFonts w:ascii="Fira Sans" w:hAnsi="Fira Sans" w:cs="Arial"/>
          <w:color w:val="070A8F" w:themeColor="background2" w:themeShade="80"/>
        </w:rPr>
        <w:t>.</w:t>
      </w:r>
    </w:p>
    <w:p w14:paraId="448F8A77" w14:textId="7CFB0A46" w:rsidR="007C4EE1" w:rsidRDefault="007C4EE1" w:rsidP="2A5D4AD0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>
        <w:rPr>
          <w:rFonts w:ascii="Fira Sans" w:hAnsi="Fira Sans" w:cs="Arial"/>
          <w:color w:val="070A8F" w:themeColor="background2" w:themeShade="80"/>
        </w:rPr>
        <w:t xml:space="preserve">La CCI régionale détruit les dossiers non retenus par le jury régional </w:t>
      </w:r>
      <w:r w:rsidRPr="007C4EE1">
        <w:rPr>
          <w:rFonts w:ascii="Fira Sans" w:hAnsi="Fira Sans" w:cs="Arial"/>
          <w:b/>
          <w:bCs/>
          <w:color w:val="070A8F" w:themeColor="background2" w:themeShade="80"/>
        </w:rPr>
        <w:t>6 mois</w:t>
      </w:r>
      <w:r>
        <w:rPr>
          <w:rFonts w:ascii="Fira Sans" w:hAnsi="Fira Sans" w:cs="Arial"/>
          <w:color w:val="070A8F" w:themeColor="background2" w:themeShade="80"/>
        </w:rPr>
        <w:t xml:space="preserve"> après la tenue de celui-ci.</w:t>
      </w:r>
    </w:p>
    <w:p w14:paraId="6B7A2713" w14:textId="5E999254" w:rsidR="0ACDE619" w:rsidRDefault="0ACDE619" w:rsidP="2A5D4AD0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 w:rsidRPr="2A5D4AD0">
        <w:rPr>
          <w:rFonts w:ascii="Fira Sans" w:hAnsi="Fira Sans" w:cs="Arial"/>
          <w:color w:val="070A8F" w:themeColor="background2" w:themeShade="80"/>
        </w:rPr>
        <w:t xml:space="preserve">Les dossiers retenus par les membres des jurys régionaux et toutes les données à caractère personnel qu’ils contiennent sont transmis à CCI France et conservés </w:t>
      </w:r>
      <w:r w:rsidRPr="2A5D4AD0">
        <w:rPr>
          <w:rFonts w:ascii="Fira Sans" w:hAnsi="Fira Sans" w:cs="Arial"/>
          <w:b/>
          <w:bCs/>
          <w:color w:val="070A8F" w:themeColor="background2" w:themeShade="80"/>
        </w:rPr>
        <w:t>2 ans a posteriori de la réunion de ce jury</w:t>
      </w:r>
      <w:r w:rsidRPr="2A5D4AD0">
        <w:rPr>
          <w:rFonts w:ascii="Fira Sans" w:hAnsi="Fira Sans" w:cs="Arial"/>
          <w:color w:val="070A8F" w:themeColor="background2" w:themeShade="80"/>
        </w:rPr>
        <w:t>.</w:t>
      </w:r>
    </w:p>
    <w:p w14:paraId="597C80D8" w14:textId="50EA13AD" w:rsidR="007C4EE1" w:rsidRDefault="007C4EE1" w:rsidP="2A5D4AD0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>
        <w:rPr>
          <w:rFonts w:ascii="Fira Sans" w:hAnsi="Fira Sans" w:cs="Arial"/>
          <w:color w:val="070A8F" w:themeColor="background2" w:themeShade="80"/>
        </w:rPr>
        <w:t>CCI France détruit les dossiers</w:t>
      </w:r>
      <w:r w:rsidR="001C7D27">
        <w:rPr>
          <w:rFonts w:ascii="Fira Sans" w:hAnsi="Fira Sans" w:cs="Arial"/>
          <w:color w:val="070A8F" w:themeColor="background2" w:themeShade="80"/>
        </w:rPr>
        <w:t xml:space="preserve"> non retenus par le jury national </w:t>
      </w:r>
      <w:r w:rsidR="001C7D27" w:rsidRPr="001C7D27">
        <w:rPr>
          <w:rFonts w:ascii="Fira Sans" w:hAnsi="Fira Sans" w:cs="Arial"/>
          <w:b/>
          <w:bCs/>
          <w:color w:val="070A8F" w:themeColor="background2" w:themeShade="80"/>
        </w:rPr>
        <w:t>6 mois</w:t>
      </w:r>
      <w:r w:rsidR="001C7D27">
        <w:rPr>
          <w:rFonts w:ascii="Fira Sans" w:hAnsi="Fira Sans" w:cs="Arial"/>
          <w:color w:val="070A8F" w:themeColor="background2" w:themeShade="80"/>
        </w:rPr>
        <w:t xml:space="preserve"> après la tenue de celui-ci.</w:t>
      </w:r>
    </w:p>
    <w:p w14:paraId="20D675D1" w14:textId="45C60A0D" w:rsidR="0ACDE619" w:rsidRDefault="0ACDE619" w:rsidP="2A5D4AD0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  <w:r w:rsidRPr="2A5D4AD0">
        <w:rPr>
          <w:rFonts w:ascii="Fira Sans" w:hAnsi="Fira Sans" w:cs="Arial"/>
          <w:color w:val="070A8F" w:themeColor="background2" w:themeShade="80"/>
        </w:rPr>
        <w:t xml:space="preserve">Les dossiers retenus par les membres des jurys nationaux et toutes les données à caractère personnel qu’ils contiennent sont conservés </w:t>
      </w:r>
      <w:r w:rsidRPr="2A5D4AD0">
        <w:rPr>
          <w:rFonts w:ascii="Fira Sans" w:hAnsi="Fira Sans" w:cs="Arial"/>
          <w:b/>
          <w:bCs/>
          <w:color w:val="070A8F" w:themeColor="background2" w:themeShade="80"/>
        </w:rPr>
        <w:t>2 ans a posteriori de la réunion de ce jury</w:t>
      </w:r>
      <w:r w:rsidRPr="2A5D4AD0">
        <w:rPr>
          <w:rFonts w:ascii="Fira Sans" w:hAnsi="Fira Sans" w:cs="Arial"/>
          <w:color w:val="070A8F" w:themeColor="background2" w:themeShade="80"/>
        </w:rPr>
        <w:t>.</w:t>
      </w:r>
    </w:p>
    <w:p w14:paraId="7CA6E892" w14:textId="7ADFFA73" w:rsidR="2A5D4AD0" w:rsidRDefault="2A5D4AD0" w:rsidP="2A5D4AD0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</w:p>
    <w:p w14:paraId="63CFE092" w14:textId="77777777" w:rsidR="00906428" w:rsidRPr="00196BAD" w:rsidRDefault="00906428" w:rsidP="00196BAD">
      <w:pPr>
        <w:spacing w:after="0"/>
        <w:jc w:val="both"/>
        <w:rPr>
          <w:rFonts w:ascii="Fira Sans" w:hAnsi="Fira Sans" w:cs="Arial"/>
          <w:color w:val="070A8F" w:themeColor="background2" w:themeShade="80"/>
        </w:rPr>
      </w:pPr>
    </w:p>
    <w:p w14:paraId="38E7322E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QUI EST SUSCEPTIBLE D’AVOIR ACCES A VOS DONNEES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187CF331" w14:textId="7FB90CFB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Les personnes pouvant avoir accès aux informations vous concernant dans le cadre du concours</w:t>
      </w:r>
      <w:r w:rsidR="00E5491C">
        <w:rPr>
          <w:rFonts w:ascii="Fira Sans" w:hAnsi="Fira Sans" w:cs="Helvetica"/>
          <w:color w:val="070A8F" w:themeColor="background2" w:themeShade="80"/>
        </w:rPr>
        <w:t xml:space="preserve"> </w:t>
      </w:r>
      <w:r w:rsidR="00286204">
        <w:rPr>
          <w:rFonts w:ascii="Fira Sans" w:hAnsi="Fira Sans" w:cs="Helvetica"/>
          <w:color w:val="070A8F" w:themeColor="background2" w:themeShade="80"/>
        </w:rPr>
        <w:t>[</w:t>
      </w:r>
      <w:r w:rsidR="00286204" w:rsidRPr="00286204">
        <w:rPr>
          <w:rFonts w:ascii="Fira Sans" w:hAnsi="Fira Sans" w:cs="Helvetica"/>
          <w:color w:val="070A8F" w:themeColor="background2" w:themeShade="80"/>
          <w:highlight w:val="yellow"/>
        </w:rPr>
        <w:t>nom du concours local</w:t>
      </w:r>
      <w:r w:rsidR="00286204">
        <w:rPr>
          <w:rFonts w:ascii="Fira Sans" w:hAnsi="Fira Sans" w:cs="Helvetica"/>
          <w:color w:val="070A8F" w:themeColor="background2" w:themeShade="80"/>
        </w:rPr>
        <w:t>] et</w:t>
      </w:r>
      <w:r w:rsidRPr="00196BAD">
        <w:rPr>
          <w:rFonts w:ascii="Fira Sans" w:hAnsi="Fira Sans" w:cs="Helvetica"/>
          <w:color w:val="070A8F" w:themeColor="background2" w:themeShade="80"/>
        </w:rPr>
        <w:t xml:space="preserve"> </w:t>
      </w:r>
      <w:r w:rsidR="00286204">
        <w:rPr>
          <w:rFonts w:ascii="Fira Sans" w:hAnsi="Fira Sans" w:cs="Helvetica"/>
          <w:color w:val="070A8F" w:themeColor="background2" w:themeShade="80"/>
        </w:rPr>
        <w:t>des</w:t>
      </w:r>
      <w:r w:rsidRPr="00E5491C">
        <w:rPr>
          <w:rFonts w:ascii="Fira Sans" w:hAnsi="Fira Sans" w:cs="Helvetica"/>
          <w:i/>
          <w:iCs/>
          <w:color w:val="070A8F" w:themeColor="background2" w:themeShade="80"/>
        </w:rPr>
        <w:t xml:space="preserve"> Trophées du Commerce – une initiative CCI</w:t>
      </w:r>
      <w:r w:rsidRPr="00196BAD">
        <w:rPr>
          <w:rFonts w:ascii="Fira Sans" w:hAnsi="Fira Sans" w:cs="Helvetica"/>
          <w:color w:val="070A8F" w:themeColor="background2" w:themeShade="80"/>
        </w:rPr>
        <w:t xml:space="preserve"> sont les suivantes :</w:t>
      </w:r>
    </w:p>
    <w:p w14:paraId="0C8A6889" w14:textId="579A57D1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>Les membres élus et les conseillers commerce des CCI territoriales</w:t>
      </w:r>
      <w:r w:rsidR="1DF3EC83" w:rsidRPr="2A5D4AD0">
        <w:rPr>
          <w:rFonts w:ascii="Fira Sans" w:hAnsi="Fira Sans" w:cs="Helvetica"/>
          <w:color w:val="070A8F" w:themeColor="background2" w:themeShade="80"/>
        </w:rPr>
        <w:t xml:space="preserve"> (CCIT)</w:t>
      </w:r>
      <w:r w:rsidR="00286204">
        <w:rPr>
          <w:rFonts w:ascii="Fira Sans" w:hAnsi="Fira Sans" w:cs="Helvetica"/>
          <w:color w:val="070A8F" w:themeColor="background2" w:themeShade="80"/>
        </w:rPr>
        <w:t> ;</w:t>
      </w:r>
    </w:p>
    <w:p w14:paraId="34D8F90E" w14:textId="2AE1ABCF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2A5D4AD0">
        <w:rPr>
          <w:rFonts w:ascii="Fira Sans" w:hAnsi="Fira Sans" w:cs="Helvetica"/>
          <w:color w:val="070A8F" w:themeColor="background2" w:themeShade="80"/>
        </w:rPr>
        <w:t>Les membres élus et les conseillers commerce des CCI régionales</w:t>
      </w:r>
      <w:r w:rsidR="129D5CA7" w:rsidRPr="2A5D4AD0">
        <w:rPr>
          <w:rFonts w:ascii="Fira Sans" w:hAnsi="Fira Sans" w:cs="Helvetica"/>
          <w:color w:val="070A8F" w:themeColor="background2" w:themeShade="80"/>
        </w:rPr>
        <w:t xml:space="preserve"> (CCIR)</w:t>
      </w:r>
      <w:r w:rsidR="00286204">
        <w:rPr>
          <w:rFonts w:ascii="Fira Sans" w:hAnsi="Fira Sans" w:cs="Helvetica"/>
          <w:color w:val="070A8F" w:themeColor="background2" w:themeShade="80"/>
        </w:rPr>
        <w:t> ;</w:t>
      </w:r>
    </w:p>
    <w:p w14:paraId="02D76B27" w14:textId="4C724FD0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Les membres élus et les collaborateurs de CCI France</w:t>
      </w:r>
      <w:r w:rsidR="00286204">
        <w:rPr>
          <w:rFonts w:ascii="Fira Sans" w:hAnsi="Fira Sans" w:cs="Helvetica"/>
          <w:color w:val="070A8F" w:themeColor="background2" w:themeShade="80"/>
        </w:rPr>
        <w:t> ;</w:t>
      </w:r>
    </w:p>
    <w:p w14:paraId="1D365B36" w14:textId="6310E193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Les partenaires (local, régional, national).</w:t>
      </w:r>
    </w:p>
    <w:p w14:paraId="4955E842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lastRenderedPageBreak/>
        <w:t>Toutes ces personnes sont soumises à un devoir de confidentialité dans le cadre du concours.</w:t>
      </w:r>
    </w:p>
    <w:p w14:paraId="7FBBFAF3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COMMENT VOS DONNEES SONT-ELLES PROTEGEES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69972759" w14:textId="02A3ADAB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Nous avons conscience de l’importance des données que vous confiez à l’occasion de votre participation aux</w:t>
      </w:r>
      <w:r w:rsidR="00797168">
        <w:rPr>
          <w:rFonts w:ascii="Fira Sans" w:hAnsi="Fira Sans" w:cs="Helvetica"/>
          <w:color w:val="070A8F" w:themeColor="background2" w:themeShade="80"/>
        </w:rPr>
        <w:t xml:space="preserve"> [</w:t>
      </w:r>
      <w:r w:rsidR="00797168" w:rsidRPr="00797168">
        <w:rPr>
          <w:rFonts w:ascii="Fira Sans" w:hAnsi="Fira Sans" w:cs="Helvetica"/>
          <w:color w:val="070A8F" w:themeColor="background2" w:themeShade="80"/>
          <w:highlight w:val="yellow"/>
        </w:rPr>
        <w:t>nom du concours local</w:t>
      </w:r>
      <w:r w:rsidR="00797168">
        <w:rPr>
          <w:rFonts w:ascii="Fira Sans" w:hAnsi="Fira Sans" w:cs="Helvetica"/>
          <w:color w:val="070A8F" w:themeColor="background2" w:themeShade="80"/>
        </w:rPr>
        <w:t>] et des</w:t>
      </w:r>
      <w:r w:rsidRPr="00196BAD">
        <w:rPr>
          <w:rFonts w:ascii="Fira Sans" w:hAnsi="Fira Sans" w:cs="Helvetica"/>
          <w:color w:val="070A8F" w:themeColor="background2" w:themeShade="80"/>
        </w:rPr>
        <w:t xml:space="preserve"> </w:t>
      </w:r>
      <w:r w:rsidRPr="00797168">
        <w:rPr>
          <w:rFonts w:ascii="Fira Sans" w:hAnsi="Fira Sans" w:cs="Helvetica"/>
          <w:i/>
          <w:iCs/>
          <w:color w:val="070A8F" w:themeColor="background2" w:themeShade="80"/>
        </w:rPr>
        <w:t>Trophées du Commerce – une initiative CCI</w:t>
      </w:r>
      <w:r w:rsidRPr="00196BAD">
        <w:rPr>
          <w:rFonts w:ascii="Fira Sans" w:hAnsi="Fira Sans" w:cs="Helvetica"/>
          <w:color w:val="070A8F" w:themeColor="background2" w:themeShade="80"/>
        </w:rPr>
        <w:t>. Toutes ces données font l’objet d’attentions particulières de la part de l’organisation et de mesures de sécurité spécifiques :</w:t>
      </w:r>
    </w:p>
    <w:p w14:paraId="66CD70E6" w14:textId="77777777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 xml:space="preserve">Toutes personnes habilitées ayant accès à vos informations s’engagent à respecter le même </w:t>
      </w:r>
      <w:r w:rsidRPr="00196BAD">
        <w:rPr>
          <w:rFonts w:ascii="Fira Sans" w:hAnsi="Fira Sans" w:cs="Helvetica"/>
          <w:b/>
          <w:color w:val="070A8F" w:themeColor="background2" w:themeShade="80"/>
        </w:rPr>
        <w:t>code de confidentialité</w:t>
      </w:r>
      <w:r w:rsidRPr="00196BAD">
        <w:rPr>
          <w:rFonts w:ascii="Fira Sans" w:hAnsi="Fira Sans" w:cs="Helvetica"/>
          <w:color w:val="070A8F" w:themeColor="background2" w:themeShade="80"/>
        </w:rPr>
        <w:t xml:space="preserve"> dans le cadre du concours.</w:t>
      </w:r>
    </w:p>
    <w:p w14:paraId="72711326" w14:textId="577233B2" w:rsidR="00906428" w:rsidRPr="00196BAD" w:rsidRDefault="00906428" w:rsidP="00196BAD">
      <w:pPr>
        <w:pStyle w:val="Paragraphedeliste"/>
        <w:numPr>
          <w:ilvl w:val="0"/>
          <w:numId w:val="43"/>
        </w:numPr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A l’occasion des délibérations, l’</w:t>
      </w:r>
      <w:r w:rsidRPr="00196BAD">
        <w:rPr>
          <w:rFonts w:ascii="Fira Sans" w:hAnsi="Fira Sans" w:cs="Helvetica"/>
          <w:b/>
          <w:color w:val="070A8F" w:themeColor="background2" w:themeShade="80"/>
        </w:rPr>
        <w:t xml:space="preserve">accès aux locaux est sécurisé </w:t>
      </w:r>
      <w:r w:rsidRPr="00196BAD">
        <w:rPr>
          <w:rFonts w:ascii="Fira Sans" w:hAnsi="Fira Sans" w:cs="Helvetica"/>
          <w:color w:val="070A8F" w:themeColor="background2" w:themeShade="80"/>
        </w:rPr>
        <w:t>par des dispositifs organisationnels et techniques stricts : Contrôle</w:t>
      </w:r>
      <w:r w:rsidR="00575CB6">
        <w:rPr>
          <w:rFonts w:ascii="Fira Sans" w:hAnsi="Fira Sans" w:cs="Helvetica"/>
          <w:color w:val="070A8F" w:themeColor="background2" w:themeShade="80"/>
        </w:rPr>
        <w:t>s</w:t>
      </w:r>
      <w:r w:rsidRPr="00196BAD">
        <w:rPr>
          <w:rFonts w:ascii="Fira Sans" w:hAnsi="Fira Sans" w:cs="Helvetica"/>
          <w:color w:val="070A8F" w:themeColor="background2" w:themeShade="80"/>
        </w:rPr>
        <w:t xml:space="preserve"> d’identité, etc.</w:t>
      </w:r>
    </w:p>
    <w:p w14:paraId="76F892B6" w14:textId="77777777" w:rsidR="00906428" w:rsidRPr="00196BAD" w:rsidRDefault="00906428" w:rsidP="00196BAD">
      <w:pPr>
        <w:pStyle w:val="Paragraphedeliste"/>
        <w:spacing w:line="256" w:lineRule="auto"/>
        <w:jc w:val="both"/>
        <w:rPr>
          <w:rFonts w:ascii="Fira Sans" w:hAnsi="Fira Sans" w:cs="Helvetica"/>
          <w:color w:val="070A8F" w:themeColor="background2" w:themeShade="80"/>
        </w:rPr>
      </w:pPr>
    </w:p>
    <w:p w14:paraId="39213E56" w14:textId="77777777" w:rsidR="00906428" w:rsidRPr="00196BAD" w:rsidRDefault="00906428" w:rsidP="00196BAD">
      <w:pPr>
        <w:jc w:val="both"/>
        <w:rPr>
          <w:rFonts w:ascii="Fira Sans" w:hAnsi="Fira Sans" w:cs="Helvetica"/>
          <w:b/>
          <w:color w:val="070A8F" w:themeColor="background2" w:themeShade="80"/>
          <w:u w:val="single"/>
        </w:rPr>
      </w:pPr>
      <w:r w:rsidRPr="00196BAD">
        <w:rPr>
          <w:rFonts w:ascii="Fira Sans" w:hAnsi="Fira Sans" w:cs="Helvetica"/>
          <w:b/>
          <w:color w:val="070A8F" w:themeColor="background2" w:themeShade="80"/>
          <w:u w:val="single"/>
        </w:rPr>
        <w:t>QUELS SONT VOS DROITS</w:t>
      </w:r>
      <w:r w:rsidRPr="00196BAD">
        <w:rPr>
          <w:rFonts w:ascii="Fira Sans" w:hAnsi="Fira Sans" w:cs="Helvetica"/>
          <w:b/>
          <w:color w:val="070A8F" w:themeColor="background2" w:themeShade="80"/>
        </w:rPr>
        <w:t> ?</w:t>
      </w:r>
    </w:p>
    <w:p w14:paraId="4B614A93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Vous avez le droit d’accéder à vos données à caractère personnel et de demander leur rectification. Vous pouvez également demander l’effacement (oubli) de ces données ou vous opposer à leur traitement, sur justification d’un motif légitime.</w:t>
      </w:r>
    </w:p>
    <w:p w14:paraId="6E76C15E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Vous pouvez demander à exercer votre droit à la portabilité des données, c’est-à-dire le droit de recevoir les données personnelles que vous nous avez fournies dans un format structuré, couramment utilisé et le droit de transmettre ces données à un autre responsable de traitement.</w:t>
      </w:r>
    </w:p>
    <w:p w14:paraId="5CE5166D" w14:textId="77777777" w:rsidR="00906428" w:rsidRPr="00196BAD" w:rsidRDefault="00906428" w:rsidP="00196BAD">
      <w:pPr>
        <w:jc w:val="both"/>
        <w:rPr>
          <w:rFonts w:ascii="Fira Sans" w:hAnsi="Fira Sans" w:cs="Helvetica"/>
          <w:color w:val="070A8F" w:themeColor="background2" w:themeShade="80"/>
        </w:rPr>
      </w:pPr>
      <w:r w:rsidRPr="00196BAD">
        <w:rPr>
          <w:rFonts w:ascii="Fira Sans" w:hAnsi="Fira Sans" w:cs="Helvetica"/>
          <w:color w:val="070A8F" w:themeColor="background2" w:themeShade="80"/>
        </w:rPr>
        <w:t>Vous pouvez également formuler des directives relatives à la conservation, à l’effacement et à la communication de vos données à caractère personnel après votre décès.</w:t>
      </w:r>
    </w:p>
    <w:p w14:paraId="5B9A475C" w14:textId="6D5F1CAD" w:rsidR="00906428" w:rsidRDefault="00906428" w:rsidP="2A5D4AD0">
      <w:pPr>
        <w:jc w:val="both"/>
        <w:rPr>
          <w:rFonts w:ascii="Fira Sans" w:hAnsi="Fira Sans" w:cs="Arial"/>
          <w:color w:val="070A8F" w:themeColor="background2" w:themeShade="80"/>
        </w:rPr>
      </w:pPr>
      <w:r w:rsidRPr="2A5D4AD0">
        <w:rPr>
          <w:rFonts w:ascii="Fira Sans" w:hAnsi="Fira Sans" w:cs="Arial"/>
          <w:color w:val="070A8F" w:themeColor="background2" w:themeShade="80"/>
        </w:rPr>
        <w:t xml:space="preserve">Dans tous les cas, pour exercer ces droits ou pour toute question sur le traitement de vos données par la CCI </w:t>
      </w:r>
      <w:r w:rsidR="1C577B7C" w:rsidRPr="2A5D4AD0">
        <w:rPr>
          <w:rFonts w:ascii="Fira Sans" w:hAnsi="Fira Sans"/>
          <w:color w:val="070A8F" w:themeColor="background2" w:themeShade="80"/>
        </w:rPr>
        <w:t>[</w:t>
      </w:r>
      <w:r w:rsidR="1C577B7C" w:rsidRPr="2A5D4AD0">
        <w:rPr>
          <w:rFonts w:ascii="Fira Sans" w:hAnsi="Fira Sans"/>
          <w:color w:val="070A8F" w:themeColor="background2" w:themeShade="80"/>
          <w:highlight w:val="yellow"/>
        </w:rPr>
        <w:t>Nom de la CCI</w:t>
      </w:r>
      <w:r w:rsidR="1C577B7C" w:rsidRPr="2A5D4AD0">
        <w:rPr>
          <w:rFonts w:ascii="Fira Sans" w:hAnsi="Fira Sans"/>
          <w:color w:val="070A8F" w:themeColor="background2" w:themeShade="80"/>
        </w:rPr>
        <w:t>]</w:t>
      </w:r>
      <w:r w:rsidRPr="2A5D4AD0">
        <w:rPr>
          <w:rFonts w:ascii="Fira Sans" w:hAnsi="Fira Sans" w:cs="Arial"/>
          <w:color w:val="070A8F" w:themeColor="background2" w:themeShade="80"/>
        </w:rPr>
        <w:t xml:space="preserve">, vous pouvez nous contacter par voie électronique à l’adresse </w:t>
      </w:r>
      <w:hyperlink r:id="rId13">
        <w:r w:rsidRPr="2A5D4AD0">
          <w:rPr>
            <w:rStyle w:val="Lienhypertexte"/>
            <w:rFonts w:ascii="Fira Sans" w:hAnsi="Fira Sans" w:cs="Arial"/>
            <w:color w:val="070A8F" w:themeColor="background2" w:themeShade="80"/>
            <w:highlight w:val="yellow"/>
          </w:rPr>
          <w:t>X</w:t>
        </w:r>
      </w:hyperlink>
      <w:r w:rsidRPr="2A5D4AD0">
        <w:rPr>
          <w:rFonts w:ascii="Fira Sans" w:hAnsi="Fira Sans" w:cs="Arial"/>
          <w:color w:val="070A8F" w:themeColor="background2" w:themeShade="80"/>
        </w:rPr>
        <w:t xml:space="preserve"> ou par courrier postal à l’adresse suivante : CCI </w:t>
      </w:r>
      <w:r w:rsidRPr="2A5D4AD0">
        <w:rPr>
          <w:rFonts w:ascii="Fira Sans" w:hAnsi="Fira Sans" w:cs="Arial"/>
          <w:color w:val="070A8F" w:themeColor="background2" w:themeShade="80"/>
          <w:highlight w:val="yellow"/>
        </w:rPr>
        <w:t>XXXX</w:t>
      </w:r>
      <w:r w:rsidRPr="2A5D4AD0">
        <w:rPr>
          <w:rFonts w:ascii="Fira Sans" w:hAnsi="Fira Sans" w:cs="Arial"/>
          <w:color w:val="070A8F" w:themeColor="background2" w:themeShade="80"/>
        </w:rPr>
        <w:t>.</w:t>
      </w:r>
    </w:p>
    <w:p w14:paraId="6737B138" w14:textId="77777777" w:rsidR="00196BAD" w:rsidRPr="00196BAD" w:rsidRDefault="00196BAD" w:rsidP="00196BAD">
      <w:pPr>
        <w:jc w:val="both"/>
        <w:rPr>
          <w:rFonts w:ascii="Fira Sans" w:hAnsi="Fira Sans" w:cs="Arial"/>
          <w:color w:val="070A8F" w:themeColor="background2" w:themeShade="80"/>
        </w:rPr>
      </w:pPr>
    </w:p>
    <w:tbl>
      <w:tblPr>
        <w:tblStyle w:val="Grilledutableau"/>
        <w:tblW w:w="0" w:type="auto"/>
        <w:tblInd w:w="1129" w:type="dxa"/>
        <w:tblLook w:val="04A0" w:firstRow="1" w:lastRow="0" w:firstColumn="1" w:lastColumn="0" w:noHBand="0" w:noVBand="1"/>
      </w:tblPr>
      <w:tblGrid>
        <w:gridCol w:w="7933"/>
      </w:tblGrid>
      <w:tr w:rsidR="00906428" w14:paraId="372907FB" w14:textId="77777777" w:rsidTr="00196BAD">
        <w:trPr>
          <w:trHeight w:val="759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A8F" w:themeFill="background2" w:themeFillShade="80"/>
            <w:vAlign w:val="center"/>
            <w:hideMark/>
          </w:tcPr>
          <w:p w14:paraId="48B0869D" w14:textId="77777777" w:rsidR="00906428" w:rsidRPr="00515660" w:rsidRDefault="00906428" w:rsidP="00615B98">
            <w:pPr>
              <w:jc w:val="center"/>
              <w:rPr>
                <w:rFonts w:ascii="Helvetica" w:hAnsi="Helvetica" w:cs="Helvetica"/>
              </w:rPr>
            </w:pPr>
            <w:bookmarkStart w:id="2" w:name="_Hlk520205753"/>
            <w:r w:rsidRPr="00515660">
              <w:rPr>
                <w:rFonts w:ascii="Helvetica" w:hAnsi="Helvetica" w:cs="Helvetica"/>
                <w:color w:val="FFFFFF" w:themeColor="background1"/>
              </w:rPr>
              <w:t>Attention : Toute demande d’exercice des droits d’opposition et/ou d’effacement entrainera l’annulation de votre participation au concours.</w:t>
            </w:r>
          </w:p>
        </w:tc>
      </w:tr>
      <w:bookmarkEnd w:id="2"/>
    </w:tbl>
    <w:p w14:paraId="3C2404F2" w14:textId="77777777" w:rsidR="00906428" w:rsidRDefault="00906428" w:rsidP="00906428">
      <w:pPr>
        <w:rPr>
          <w:rFonts w:ascii="Arial" w:hAnsi="Arial" w:cs="Arial"/>
          <w:b/>
          <w:sz w:val="20"/>
        </w:rPr>
      </w:pPr>
    </w:p>
    <w:p w14:paraId="4CDE8CCF" w14:textId="77777777" w:rsidR="00906428" w:rsidRDefault="00906428" w:rsidP="00906428">
      <w:pPr>
        <w:rPr>
          <w:rFonts w:ascii="Arial" w:hAnsi="Arial" w:cs="Arial"/>
          <w:b/>
          <w:sz w:val="20"/>
        </w:rPr>
      </w:pPr>
    </w:p>
    <w:p w14:paraId="10CCB353" w14:textId="77777777" w:rsidR="00906428" w:rsidRDefault="00906428" w:rsidP="00906428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442D2E9" w14:textId="095AEB82" w:rsidR="00C14451" w:rsidRPr="00B83F2A" w:rsidRDefault="00C14451" w:rsidP="00C14451">
      <w:pPr>
        <w:pStyle w:val="Titre1"/>
        <w:shd w:val="clear" w:color="auto" w:fill="FF0064"/>
        <w:ind w:left="720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Contacts</w:t>
      </w:r>
    </w:p>
    <w:p w14:paraId="5014425D" w14:textId="77777777" w:rsidR="00C14451" w:rsidRDefault="00C14451" w:rsidP="00906428">
      <w:pPr>
        <w:spacing w:after="0" w:line="240" w:lineRule="auto"/>
        <w:rPr>
          <w:rFonts w:ascii="Arial" w:hAnsi="Arial" w:cs="Arial"/>
          <w:b/>
          <w:sz w:val="20"/>
        </w:rPr>
      </w:pPr>
    </w:p>
    <w:p w14:paraId="33090C73" w14:textId="77777777" w:rsidR="00C14451" w:rsidRDefault="00C14451" w:rsidP="00C14451">
      <w:pPr>
        <w:rPr>
          <w:rFonts w:ascii="Arial" w:hAnsi="Arial" w:cs="Arial"/>
          <w:b/>
          <w:sz w:val="20"/>
        </w:rPr>
      </w:pPr>
    </w:p>
    <w:p w14:paraId="7D2F6D91" w14:textId="77777777" w:rsidR="00C14451" w:rsidRPr="003559EB" w:rsidRDefault="00C14451" w:rsidP="00196BA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73CF5" w:themeFill="background2"/>
        <w:spacing w:after="120" w:line="240" w:lineRule="auto"/>
        <w:jc w:val="center"/>
        <w:rPr>
          <w:rFonts w:ascii="Helvetica" w:hAnsi="Helvetica" w:cs="Helvetica"/>
          <w:b/>
          <w:color w:val="FFFFFF"/>
          <w:sz w:val="28"/>
          <w:szCs w:val="28"/>
        </w:rPr>
      </w:pPr>
      <w:r w:rsidRPr="003559EB">
        <w:rPr>
          <w:rFonts w:ascii="Helvetica" w:hAnsi="Helvetica" w:cs="Helvetica"/>
          <w:b/>
          <w:color w:val="FFFFFF"/>
          <w:sz w:val="28"/>
          <w:szCs w:val="28"/>
        </w:rPr>
        <w:t>CONTACT</w:t>
      </w:r>
    </w:p>
    <w:p w14:paraId="1F8B530E" w14:textId="77777777" w:rsidR="00C14451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Helvetica" w:hAnsi="Helvetica" w:cs="Helvetica"/>
          <w:b/>
        </w:rPr>
      </w:pPr>
      <w:bookmarkStart w:id="3" w:name="_Hlk116914577"/>
    </w:p>
    <w:p w14:paraId="3EFE11D5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Helvetica" w:hAnsi="Helvetica" w:cs="Helvetica"/>
          <w:b/>
          <w:color w:val="070A8F" w:themeColor="background2" w:themeShade="80"/>
          <w:sz w:val="24"/>
          <w:highlight w:val="yellow"/>
        </w:rPr>
      </w:pPr>
      <w:r w:rsidRPr="00196BAD">
        <w:rPr>
          <w:rFonts w:ascii="Helvetica" w:hAnsi="Helvetica" w:cs="Helvetica"/>
          <w:b/>
          <w:color w:val="070A8F" w:themeColor="background2" w:themeShade="80"/>
          <w:sz w:val="24"/>
          <w:highlight w:val="yellow"/>
        </w:rPr>
        <w:t xml:space="preserve">CCI  </w:t>
      </w:r>
    </w:p>
    <w:p w14:paraId="33FEF8BD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Helvetica" w:hAnsi="Helvetica" w:cs="Helvetica"/>
          <w:color w:val="070A8F" w:themeColor="background2" w:themeShade="80"/>
          <w:sz w:val="24"/>
          <w:highlight w:val="yellow"/>
        </w:rPr>
      </w:pPr>
    </w:p>
    <w:p w14:paraId="579934C3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Helvetica" w:hAnsi="Helvetica" w:cs="Helvetica"/>
          <w:color w:val="070A8F" w:themeColor="background2" w:themeShade="80"/>
          <w:sz w:val="24"/>
          <w:highlight w:val="yellow"/>
        </w:rPr>
      </w:pPr>
      <w:r w:rsidRPr="00196BAD">
        <w:rPr>
          <w:rFonts w:ascii="Helvetica" w:hAnsi="Helvetica" w:cs="Helvetica"/>
          <w:color w:val="070A8F" w:themeColor="background2" w:themeShade="80"/>
          <w:sz w:val="24"/>
          <w:highlight w:val="yellow"/>
        </w:rPr>
        <w:t xml:space="preserve">– Tél : </w:t>
      </w:r>
    </w:p>
    <w:p w14:paraId="2B8A0F55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Helvetica" w:hAnsi="Helvetica" w:cs="Helvetica"/>
          <w:color w:val="070A8F" w:themeColor="background2" w:themeShade="80"/>
          <w:sz w:val="24"/>
          <w:highlight w:val="yellow"/>
        </w:rPr>
      </w:pPr>
      <w:r w:rsidRPr="00196BAD">
        <w:rPr>
          <w:rFonts w:ascii="Helvetica" w:hAnsi="Helvetica" w:cs="Helvetica"/>
          <w:color w:val="070A8F" w:themeColor="background2" w:themeShade="80"/>
          <w:sz w:val="24"/>
          <w:highlight w:val="yellow"/>
        </w:rPr>
        <w:t xml:space="preserve"> Courriel : </w:t>
      </w:r>
    </w:p>
    <w:p w14:paraId="6A7AF855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noProof/>
          <w:color w:val="070A8F" w:themeColor="background2" w:themeShade="80"/>
          <w:highlight w:val="yellow"/>
        </w:rPr>
      </w:pPr>
      <w:r w:rsidRPr="00196BAD">
        <w:rPr>
          <w:color w:val="070A8F" w:themeColor="background2" w:themeShade="80"/>
          <w:highlight w:val="yellow"/>
        </w:rPr>
        <w:t xml:space="preserve"> </w:t>
      </w:r>
    </w:p>
    <w:p w14:paraId="0A95C786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noProof/>
          <w:color w:val="070A8F" w:themeColor="background2" w:themeShade="80"/>
        </w:rPr>
      </w:pPr>
      <w:r w:rsidRPr="00196BAD">
        <w:rPr>
          <w:noProof/>
          <w:color w:val="070A8F" w:themeColor="background2" w:themeShade="80"/>
          <w:highlight w:val="yellow"/>
        </w:rPr>
        <w:t>logos</w:t>
      </w:r>
    </w:p>
    <w:p w14:paraId="2F140FB6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noProof/>
          <w:color w:val="070A8F" w:themeColor="background2" w:themeShade="80"/>
        </w:rPr>
      </w:pPr>
    </w:p>
    <w:p w14:paraId="2FAB7D27" w14:textId="77777777" w:rsidR="00C14451" w:rsidRPr="00196BAD" w:rsidRDefault="00C14451" w:rsidP="00C1445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color w:val="070A8F" w:themeColor="background2" w:themeShade="80"/>
        </w:rPr>
      </w:pPr>
    </w:p>
    <w:bookmarkEnd w:id="3"/>
    <w:p w14:paraId="01007DF9" w14:textId="77777777" w:rsidR="00DC712E" w:rsidRDefault="00DC712E">
      <w:pPr>
        <w:rPr>
          <w:rFonts w:ascii="Fira Sans" w:hAnsi="Fira Sans"/>
          <w:b/>
          <w:bCs/>
          <w:i/>
          <w:iCs/>
          <w:color w:val="070A8F" w:themeColor="background2" w:themeShade="80"/>
        </w:rPr>
      </w:pPr>
    </w:p>
    <w:p w14:paraId="4F44F9DD" w14:textId="243269C1" w:rsidR="002A0353" w:rsidRDefault="002A0353">
      <w:pPr>
        <w:rPr>
          <w:rFonts w:ascii="Fira Sans" w:hAnsi="Fira Sans"/>
          <w:b/>
          <w:bCs/>
          <w:i/>
          <w:iCs/>
          <w:color w:val="070A8F" w:themeColor="background2" w:themeShade="80"/>
        </w:rPr>
      </w:pPr>
      <w:r>
        <w:rPr>
          <w:rFonts w:ascii="Fira Sans" w:hAnsi="Fira Sans"/>
          <w:b/>
          <w:bCs/>
          <w:i/>
          <w:iCs/>
          <w:color w:val="070A8F" w:themeColor="background2" w:themeShade="80"/>
        </w:rPr>
        <w:br w:type="page"/>
      </w:r>
    </w:p>
    <w:p w14:paraId="3D0FDC1E" w14:textId="690EB5A8" w:rsidR="002A0353" w:rsidRPr="008D522A" w:rsidRDefault="002A0353">
      <w:pPr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  <w:r w:rsidRPr="008D522A"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  <w:lastRenderedPageBreak/>
        <w:t>ANNEXE 1 – proposition de format vidéo</w:t>
      </w:r>
    </w:p>
    <w:p w14:paraId="297E7B52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>
        <w:rPr>
          <w:rFonts w:ascii="Fira Sans" w:hAnsi="Fira Sans" w:cs="Helvetica"/>
          <w:color w:val="070A8F" w:themeColor="background2" w:themeShade="80"/>
        </w:rPr>
        <w:t>Description technique</w:t>
      </w:r>
    </w:p>
    <w:p w14:paraId="744DBA0C" w14:textId="77777777" w:rsidR="00D26FBE" w:rsidRPr="00BF0E03" w:rsidRDefault="00D26FBE" w:rsidP="00D26FBE">
      <w:pPr>
        <w:pStyle w:val="Paragraphedeliste"/>
        <w:numPr>
          <w:ilvl w:val="0"/>
          <w:numId w:val="45"/>
        </w:numPr>
        <w:rPr>
          <w:rFonts w:ascii="Fira Sans" w:hAnsi="Fira Sans" w:cs="Helvetica"/>
          <w:color w:val="070A8F" w:themeColor="background2" w:themeShade="80"/>
        </w:rPr>
      </w:pPr>
      <w:r w:rsidRPr="00BF0E03">
        <w:rPr>
          <w:rFonts w:ascii="Fira Sans" w:hAnsi="Fira Sans" w:cs="Helvetica"/>
          <w:color w:val="070A8F" w:themeColor="background2" w:themeShade="80"/>
        </w:rPr>
        <w:t>Format standard smartphone : 1920x1080 pixels et 25 images par secondes</w:t>
      </w:r>
    </w:p>
    <w:p w14:paraId="64E76694" w14:textId="77777777" w:rsidR="00D26FBE" w:rsidRPr="00BF0E03" w:rsidRDefault="00D26FBE" w:rsidP="00D26FBE">
      <w:pPr>
        <w:pStyle w:val="Paragraphedeliste"/>
        <w:numPr>
          <w:ilvl w:val="0"/>
          <w:numId w:val="45"/>
        </w:numPr>
        <w:rPr>
          <w:rFonts w:ascii="Fira Sans" w:hAnsi="Fira Sans" w:cs="Helvetica"/>
          <w:color w:val="070A8F" w:themeColor="background2" w:themeShade="80"/>
        </w:rPr>
      </w:pPr>
      <w:r w:rsidRPr="00BF0E03">
        <w:rPr>
          <w:rFonts w:ascii="Fira Sans" w:hAnsi="Fira Sans" w:cs="Helvetica"/>
          <w:color w:val="070A8F" w:themeColor="background2" w:themeShade="80"/>
        </w:rPr>
        <w:t>Dans la mesure du possible, le fichier devra faire moins de 10Mo pour pouvoir être envoyé par mail</w:t>
      </w:r>
    </w:p>
    <w:p w14:paraId="1C571E4D" w14:textId="77777777" w:rsidR="00D26FBE" w:rsidRPr="00BF0E03" w:rsidRDefault="00D26FBE" w:rsidP="00D26FBE">
      <w:pPr>
        <w:pStyle w:val="Paragraphedeliste"/>
        <w:numPr>
          <w:ilvl w:val="0"/>
          <w:numId w:val="45"/>
        </w:numPr>
        <w:rPr>
          <w:rFonts w:ascii="Fira Sans" w:hAnsi="Fira Sans" w:cs="Helvetica"/>
          <w:color w:val="070A8F" w:themeColor="background2" w:themeShade="80"/>
        </w:rPr>
      </w:pPr>
      <w:r w:rsidRPr="00BF0E03">
        <w:rPr>
          <w:rFonts w:ascii="Fira Sans" w:hAnsi="Fira Sans" w:cs="Helvetica"/>
          <w:color w:val="070A8F" w:themeColor="background2" w:themeShade="80"/>
        </w:rPr>
        <w:t>Orientation portrait, 9 :16</w:t>
      </w:r>
      <w:r w:rsidRPr="00BF0E03">
        <w:rPr>
          <w:rFonts w:ascii="Fira Sans" w:hAnsi="Fira Sans" w:cs="Helvetica"/>
          <w:color w:val="070A8F" w:themeColor="background2" w:themeShade="80"/>
          <w:vertAlign w:val="superscript"/>
        </w:rPr>
        <w:t>e</w:t>
      </w:r>
      <w:r w:rsidRPr="00BF0E03">
        <w:rPr>
          <w:rFonts w:ascii="Fira Sans" w:hAnsi="Fira Sans" w:cs="Helvetica"/>
          <w:color w:val="070A8F" w:themeColor="background2" w:themeShade="80"/>
        </w:rPr>
        <w:t xml:space="preserve"> ou carré 1 :1 </w:t>
      </w:r>
    </w:p>
    <w:p w14:paraId="55321DFA" w14:textId="77777777" w:rsidR="00D26FBE" w:rsidRPr="00BF0E03" w:rsidRDefault="00D26FBE" w:rsidP="00D26FBE">
      <w:pPr>
        <w:pStyle w:val="Paragraphedeliste"/>
        <w:numPr>
          <w:ilvl w:val="0"/>
          <w:numId w:val="45"/>
        </w:numPr>
        <w:rPr>
          <w:rFonts w:ascii="Fira Sans" w:hAnsi="Fira Sans" w:cs="Helvetica"/>
          <w:color w:val="070A8F" w:themeColor="background2" w:themeShade="80"/>
        </w:rPr>
      </w:pPr>
      <w:r w:rsidRPr="00BF0E03">
        <w:rPr>
          <w:rFonts w:ascii="Fira Sans" w:hAnsi="Fira Sans" w:cs="Helvetica"/>
          <w:color w:val="070A8F" w:themeColor="background2" w:themeShade="80"/>
        </w:rPr>
        <w:t>Attention au son ! tourner dans un lieu calme sans bruits parasites</w:t>
      </w:r>
    </w:p>
    <w:p w14:paraId="7EB4EDE3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>
        <w:rPr>
          <w:rFonts w:ascii="Fira Sans" w:hAnsi="Fira Sans" w:cs="Helvetica"/>
          <w:color w:val="070A8F" w:themeColor="background2" w:themeShade="80"/>
        </w:rPr>
        <w:t>Conseils de préparation :</w:t>
      </w:r>
    </w:p>
    <w:p w14:paraId="7E171725" w14:textId="77777777" w:rsidR="00D26FBE" w:rsidRPr="00BF0E03" w:rsidRDefault="00D26FBE" w:rsidP="00D26FBE">
      <w:pPr>
        <w:pStyle w:val="Paragraphedeliste"/>
        <w:numPr>
          <w:ilvl w:val="0"/>
          <w:numId w:val="46"/>
        </w:numPr>
        <w:rPr>
          <w:rFonts w:ascii="Fira Sans" w:hAnsi="Fira Sans" w:cs="Helvetica"/>
          <w:color w:val="070A8F" w:themeColor="background2" w:themeShade="80"/>
        </w:rPr>
      </w:pPr>
      <w:proofErr w:type="gramStart"/>
      <w:r w:rsidRPr="00BF0E03">
        <w:rPr>
          <w:rFonts w:ascii="Fira Sans" w:hAnsi="Fira Sans" w:cs="Helvetica"/>
          <w:color w:val="070A8F" w:themeColor="background2" w:themeShade="80"/>
        </w:rPr>
        <w:t>parler</w:t>
      </w:r>
      <w:proofErr w:type="gramEnd"/>
      <w:r w:rsidRPr="00BF0E03">
        <w:rPr>
          <w:rFonts w:ascii="Fira Sans" w:hAnsi="Fira Sans" w:cs="Helvetica"/>
          <w:color w:val="070A8F" w:themeColor="background2" w:themeShade="80"/>
        </w:rPr>
        <w:t xml:space="preserve"> lentement, avec le sourire, en regardant la caméra</w:t>
      </w:r>
    </w:p>
    <w:p w14:paraId="56DFE60B" w14:textId="77777777" w:rsidR="00D26FBE" w:rsidRDefault="00D26FBE" w:rsidP="00D26FBE">
      <w:pPr>
        <w:pStyle w:val="Paragraphedeliste"/>
        <w:numPr>
          <w:ilvl w:val="0"/>
          <w:numId w:val="46"/>
        </w:numPr>
        <w:rPr>
          <w:rFonts w:ascii="Fira Sans" w:hAnsi="Fira Sans" w:cs="Helvetica"/>
          <w:color w:val="070A8F" w:themeColor="background2" w:themeShade="80"/>
        </w:rPr>
      </w:pPr>
      <w:proofErr w:type="gramStart"/>
      <w:r w:rsidRPr="00BF0E03">
        <w:rPr>
          <w:rFonts w:ascii="Fira Sans" w:hAnsi="Fira Sans" w:cs="Helvetica"/>
          <w:color w:val="070A8F" w:themeColor="background2" w:themeShade="80"/>
        </w:rPr>
        <w:t>un</w:t>
      </w:r>
      <w:proofErr w:type="gramEnd"/>
      <w:r w:rsidRPr="00BF0E03">
        <w:rPr>
          <w:rFonts w:ascii="Fira Sans" w:hAnsi="Fira Sans" w:cs="Helvetica"/>
          <w:color w:val="070A8F" w:themeColor="background2" w:themeShade="80"/>
        </w:rPr>
        <w:t xml:space="preserve"> plan simple suffit (devant le commerce ou à l’intérieur)</w:t>
      </w:r>
    </w:p>
    <w:p w14:paraId="66891AB9" w14:textId="77777777" w:rsidR="00D26FBE" w:rsidRPr="00BF0E03" w:rsidRDefault="00D26FBE" w:rsidP="00D26FBE">
      <w:pPr>
        <w:pStyle w:val="Paragraphedeliste"/>
        <w:numPr>
          <w:ilvl w:val="0"/>
          <w:numId w:val="46"/>
        </w:numPr>
        <w:rPr>
          <w:rFonts w:ascii="Fira Sans" w:hAnsi="Fira Sans" w:cs="Helvetica"/>
          <w:color w:val="070A8F" w:themeColor="background2" w:themeShade="80"/>
        </w:rPr>
      </w:pPr>
      <w:r w:rsidRPr="00BF0E03">
        <w:rPr>
          <w:rFonts w:ascii="Fira Sans" w:hAnsi="Fira Sans" w:cs="Helvetica"/>
          <w:color w:val="070A8F" w:themeColor="background2" w:themeShade="80"/>
        </w:rPr>
        <w:t>Maximum 50 secondes</w:t>
      </w:r>
    </w:p>
    <w:p w14:paraId="34D3062C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>
        <w:rPr>
          <w:rFonts w:ascii="Fira Sans" w:hAnsi="Fira Sans" w:cs="Helvetica"/>
          <w:color w:val="070A8F" w:themeColor="background2" w:themeShade="80"/>
        </w:rPr>
        <w:t>Contenu :</w:t>
      </w:r>
    </w:p>
    <w:p w14:paraId="1EA08D18" w14:textId="77777777" w:rsidR="00D26FBE" w:rsidRPr="00A065A7" w:rsidRDefault="00D26FBE" w:rsidP="00D26FBE">
      <w:pPr>
        <w:rPr>
          <w:rFonts w:ascii="Fira Sans" w:hAnsi="Fira Sans" w:cs="Helvetica"/>
          <w:b/>
          <w:bCs/>
          <w:color w:val="070A8F" w:themeColor="background2" w:themeShade="80"/>
        </w:rPr>
      </w:pPr>
      <w:r w:rsidRPr="00A065A7">
        <w:rPr>
          <w:rFonts w:ascii="Fira Sans" w:hAnsi="Fira Sans" w:cs="Helvetica"/>
          <w:b/>
          <w:bCs/>
          <w:color w:val="070A8F" w:themeColor="background2" w:themeShade="80"/>
        </w:rPr>
        <w:t xml:space="preserve">Présenter la « carte d’identité » (votre nom, celui du magasin, le lieu, l’activité, la </w:t>
      </w:r>
      <w:proofErr w:type="gramStart"/>
      <w:r w:rsidRPr="00A065A7">
        <w:rPr>
          <w:rFonts w:ascii="Fira Sans" w:hAnsi="Fira Sans" w:cs="Helvetica"/>
          <w:b/>
          <w:bCs/>
          <w:color w:val="070A8F" w:themeColor="background2" w:themeShade="80"/>
        </w:rPr>
        <w:t>taille,…</w:t>
      </w:r>
      <w:proofErr w:type="gramEnd"/>
      <w:r w:rsidRPr="00A065A7">
        <w:rPr>
          <w:rFonts w:ascii="Fira Sans" w:hAnsi="Fira Sans" w:cs="Helvetica"/>
          <w:b/>
          <w:bCs/>
          <w:color w:val="070A8F" w:themeColor="background2" w:themeShade="80"/>
        </w:rPr>
        <w:t>) - 15 secondes</w:t>
      </w:r>
    </w:p>
    <w:p w14:paraId="105193A9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 w:rsidRPr="009D46E7">
        <w:rPr>
          <w:rFonts w:ascii="Fira Sans" w:hAnsi="Fira Sans" w:cs="Helvetica"/>
          <w:color w:val="070A8F" w:themeColor="background2" w:themeShade="80"/>
        </w:rPr>
        <w:t>« Bonjour, je suis [Nom et prénom], commerçant(e) à [Nom de la ville], accompagné(e) par la CCI [nom de la CCIT]</w:t>
      </w:r>
      <w:r>
        <w:rPr>
          <w:rFonts w:ascii="Fira Sans" w:hAnsi="Fira Sans" w:cs="Helvetica"/>
          <w:color w:val="070A8F" w:themeColor="background2" w:themeShade="80"/>
        </w:rPr>
        <w:t>, …</w:t>
      </w:r>
      <w:r w:rsidRPr="009D46E7">
        <w:rPr>
          <w:rFonts w:ascii="Fira Sans" w:hAnsi="Fira Sans" w:cs="Helvetica"/>
          <w:color w:val="070A8F" w:themeColor="background2" w:themeShade="80"/>
        </w:rPr>
        <w:t xml:space="preserve"> »</w:t>
      </w:r>
    </w:p>
    <w:p w14:paraId="249A67E1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 w:rsidRPr="005B3630">
        <w:rPr>
          <w:rFonts w:ascii="Fira Sans" w:hAnsi="Fira Sans" w:cs="Helvetica"/>
          <w:color w:val="070A8F" w:themeColor="background2" w:themeShade="80"/>
        </w:rPr>
        <w:t>« Mon commerce, [nom du commerce], est spécialisé dans [activité principale en une phrase claire]. »</w:t>
      </w:r>
    </w:p>
    <w:p w14:paraId="528FE007" w14:textId="77777777" w:rsidR="00D26FBE" w:rsidRPr="00A065A7" w:rsidRDefault="00D26FBE" w:rsidP="00D26FBE">
      <w:pPr>
        <w:rPr>
          <w:rFonts w:ascii="Fira Sans" w:hAnsi="Fira Sans" w:cs="Helvetica"/>
          <w:b/>
          <w:bCs/>
          <w:color w:val="070A8F" w:themeColor="background2" w:themeShade="80"/>
        </w:rPr>
      </w:pPr>
      <w:r w:rsidRPr="00A065A7">
        <w:rPr>
          <w:rFonts w:ascii="Fira Sans" w:hAnsi="Fira Sans" w:cs="Helvetica"/>
          <w:b/>
          <w:bCs/>
          <w:color w:val="070A8F" w:themeColor="background2" w:themeShade="80"/>
        </w:rPr>
        <w:t>Faire acte de candidature – 5 secondes</w:t>
      </w:r>
    </w:p>
    <w:p w14:paraId="74925CB5" w14:textId="77777777" w:rsidR="00D26FBE" w:rsidRPr="005457BC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 w:rsidRPr="00FB1CDD">
        <w:rPr>
          <w:rFonts w:ascii="Fira Sans" w:hAnsi="Fira Sans" w:cs="Helvetica"/>
          <w:color w:val="070A8F" w:themeColor="background2" w:themeShade="80"/>
        </w:rPr>
        <w:t>« Je suis candidat(e) aux Trophées du Commerce, une initiative CCI dans la catégorie [développement durable / innovation / qualité / entrepreneuriat]. »</w:t>
      </w:r>
    </w:p>
    <w:p w14:paraId="2DFB88BC" w14:textId="77777777" w:rsidR="00D26FBE" w:rsidRPr="00A065A7" w:rsidRDefault="00D26FBE" w:rsidP="00D26FBE">
      <w:pPr>
        <w:rPr>
          <w:rFonts w:ascii="Fira Sans" w:hAnsi="Fira Sans" w:cs="Helvetica"/>
          <w:b/>
          <w:bCs/>
          <w:color w:val="070A8F" w:themeColor="background2" w:themeShade="80"/>
        </w:rPr>
      </w:pPr>
      <w:r w:rsidRPr="00A065A7">
        <w:rPr>
          <w:rFonts w:ascii="Fira Sans" w:hAnsi="Fira Sans" w:cs="Helvetica"/>
          <w:b/>
          <w:bCs/>
          <w:color w:val="070A8F" w:themeColor="background2" w:themeShade="80"/>
        </w:rPr>
        <w:t>Présenter ce qui fait la particularité du commerce, sa valeur ajoutée, ce qui le différencie des autres commerces du secteur, pourquoi le commerce devrait remporter le trophée – 25 secondes</w:t>
      </w:r>
    </w:p>
    <w:p w14:paraId="25B96D3D" w14:textId="77777777" w:rsidR="00D26FBE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 w:rsidRPr="00EF4D3E">
        <w:rPr>
          <w:rFonts w:ascii="Fira Sans" w:hAnsi="Fira Sans" w:cs="Helvetica"/>
          <w:color w:val="070A8F" w:themeColor="background2" w:themeShade="80"/>
        </w:rPr>
        <w:t>« Ce qui fait notre différence, c’est [élément fort : engagement, produit unique, démarche locale, innovation, qualité de service…]. »</w:t>
      </w:r>
    </w:p>
    <w:p w14:paraId="55A087F0" w14:textId="77777777" w:rsidR="00D26FBE" w:rsidRPr="005457BC" w:rsidRDefault="00D26FBE" w:rsidP="00D26FBE">
      <w:pPr>
        <w:rPr>
          <w:rFonts w:ascii="Fira Sans" w:hAnsi="Fira Sans" w:cs="Helvetica"/>
          <w:color w:val="070A8F" w:themeColor="background2" w:themeShade="80"/>
        </w:rPr>
      </w:pPr>
      <w:r w:rsidRPr="000A1C8A">
        <w:rPr>
          <w:rFonts w:ascii="Fira Sans" w:hAnsi="Fira Sans" w:cs="Helvetica"/>
          <w:color w:val="070A8F" w:themeColor="background2" w:themeShade="80"/>
        </w:rPr>
        <w:t>(</w:t>
      </w:r>
      <w:r>
        <w:rPr>
          <w:rFonts w:ascii="Fira Sans" w:hAnsi="Fira Sans" w:cs="Helvetica"/>
          <w:color w:val="070A8F" w:themeColor="background2" w:themeShade="80"/>
        </w:rPr>
        <w:t>Ne pas hésiter à</w:t>
      </w:r>
      <w:r w:rsidRPr="000A1C8A">
        <w:rPr>
          <w:rFonts w:ascii="Fira Sans" w:hAnsi="Fira Sans" w:cs="Helvetica"/>
          <w:color w:val="070A8F" w:themeColor="background2" w:themeShade="80"/>
        </w:rPr>
        <w:t xml:space="preserve"> illustre</w:t>
      </w:r>
      <w:r>
        <w:rPr>
          <w:rFonts w:ascii="Fira Sans" w:hAnsi="Fira Sans" w:cs="Helvetica"/>
          <w:color w:val="070A8F" w:themeColor="background2" w:themeShade="80"/>
        </w:rPr>
        <w:t>r</w:t>
      </w:r>
      <w:r w:rsidRPr="000A1C8A">
        <w:rPr>
          <w:rFonts w:ascii="Fira Sans" w:hAnsi="Fira Sans" w:cs="Helvetica"/>
          <w:color w:val="070A8F" w:themeColor="background2" w:themeShade="80"/>
        </w:rPr>
        <w:t xml:space="preserve"> avec un exemple concret)</w:t>
      </w:r>
    </w:p>
    <w:p w14:paraId="0A8BE6AC" w14:textId="77777777" w:rsidR="00D26FBE" w:rsidRPr="002B0E79" w:rsidRDefault="00D26FBE" w:rsidP="00D26FBE">
      <w:pPr>
        <w:rPr>
          <w:rFonts w:ascii="Fira Sans" w:hAnsi="Fira Sans" w:cs="Helvetica"/>
          <w:b/>
          <w:bCs/>
          <w:color w:val="070A8F" w:themeColor="background2" w:themeShade="80"/>
        </w:rPr>
      </w:pPr>
      <w:r w:rsidRPr="002B0E79">
        <w:rPr>
          <w:rFonts w:ascii="Fira Sans" w:hAnsi="Fira Sans" w:cs="Helvetica"/>
          <w:b/>
          <w:bCs/>
          <w:color w:val="070A8F" w:themeColor="background2" w:themeShade="80"/>
        </w:rPr>
        <w:t>Phrase de conclusion – 5 secondes</w:t>
      </w:r>
    </w:p>
    <w:p w14:paraId="341CF7DA" w14:textId="77777777" w:rsidR="00D26FBE" w:rsidRPr="00ED3693" w:rsidRDefault="00D26FBE" w:rsidP="00D26FBE">
      <w:pPr>
        <w:spacing w:after="0"/>
        <w:rPr>
          <w:rFonts w:ascii="Fira Sans" w:hAnsi="Fira Sans" w:cs="Helvetica"/>
          <w:color w:val="070A8F" w:themeColor="background2" w:themeShade="80"/>
        </w:rPr>
      </w:pPr>
      <w:r w:rsidRPr="00ED3693">
        <w:rPr>
          <w:rFonts w:ascii="Fira Sans" w:hAnsi="Fira Sans" w:cs="Helvetica"/>
          <w:color w:val="070A8F" w:themeColor="background2" w:themeShade="80"/>
        </w:rPr>
        <w:t>« Merci de votre soutien ! » ou « Nous serons ravis de vous accueillir dans notre commerce. »</w:t>
      </w:r>
    </w:p>
    <w:p w14:paraId="5C72C8D5" w14:textId="24609D47" w:rsidR="0001413B" w:rsidRPr="00093207" w:rsidRDefault="0001413B" w:rsidP="00D26FBE">
      <w:pPr>
        <w:rPr>
          <w:rFonts w:ascii="Fira Sans" w:hAnsi="Fira Sans" w:cs="Helvetica"/>
          <w:color w:val="070A8F" w:themeColor="background2" w:themeShade="80"/>
        </w:rPr>
      </w:pPr>
    </w:p>
    <w:sectPr w:rsidR="0001413B" w:rsidRPr="00093207" w:rsidSect="00C32812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495E6" w14:textId="77777777" w:rsidR="00D75B59" w:rsidRDefault="00D75B59" w:rsidP="008741C4">
      <w:pPr>
        <w:spacing w:after="0" w:line="240" w:lineRule="auto"/>
      </w:pPr>
      <w:r>
        <w:separator/>
      </w:r>
    </w:p>
  </w:endnote>
  <w:endnote w:type="continuationSeparator" w:id="0">
    <w:p w14:paraId="12BB56F4" w14:textId="77777777" w:rsidR="00D75B59" w:rsidRDefault="00D75B59" w:rsidP="008741C4">
      <w:pPr>
        <w:spacing w:after="0" w:line="240" w:lineRule="auto"/>
      </w:pPr>
      <w:r>
        <w:continuationSeparator/>
      </w:r>
    </w:p>
  </w:endnote>
  <w:endnote w:type="continuationNotice" w:id="1">
    <w:p w14:paraId="7CF0A48C" w14:textId="77777777" w:rsidR="00D75B59" w:rsidRDefault="00D75B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72894" w14:textId="03D88CBC" w:rsidR="004C529E" w:rsidRDefault="00BE012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87CA0EF" wp14:editId="26E47F62">
              <wp:simplePos x="0" y="0"/>
              <wp:positionH relativeFrom="margin">
                <wp:posOffset>-802640</wp:posOffset>
              </wp:positionH>
              <wp:positionV relativeFrom="margin">
                <wp:posOffset>8415655</wp:posOffset>
              </wp:positionV>
              <wp:extent cx="1257300" cy="1143000"/>
              <wp:effectExtent l="0" t="0" r="0" b="0"/>
              <wp:wrapNone/>
              <wp:docPr id="1021550862" name="Forme en 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1143000"/>
                      </a:xfrm>
                      <a:prstGeom prst="corner">
                        <a:avLst>
                          <a:gd name="adj1" fmla="val 8389"/>
                          <a:gd name="adj2" fmla="val 8389"/>
                        </a:avLst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AACFF1" id="Forme en L 2" o:spid="_x0000_s1026" style="position:absolute;margin-left:-63.2pt;margin-top:662.65pt;width:99pt;height:90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" path="m,l95886,r,1047114l1257300,1047114r,95886l,1143000,,xe" fillcolor="#373cf5 [3214]" stroked="f" strokeweight="1pt">
              <v:stroke joinstyle="miter"/>
              <v:path arrowok="t" o:connecttype="custom" o:connectlocs="0,0;95886,0;95886,1047114;1257300,1047114;1257300,1143000;0,1143000;0,0" o:connectangles="0,0,0,0,0,0,0"/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9221B39" wp14:editId="6F619B2D">
              <wp:simplePos x="0" y="0"/>
              <wp:positionH relativeFrom="page">
                <wp:align>left</wp:align>
              </wp:positionH>
              <wp:positionV relativeFrom="paragraph">
                <wp:posOffset>456565</wp:posOffset>
              </wp:positionV>
              <wp:extent cx="7575550" cy="152400"/>
              <wp:effectExtent l="0" t="0" r="6350" b="0"/>
              <wp:wrapNone/>
              <wp:docPr id="63276346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5550" cy="1524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2000">
                            <a:schemeClr val="bg2">
                              <a:lumMod val="50000"/>
                            </a:schemeClr>
                          </a:gs>
                          <a:gs pos="44000">
                            <a:schemeClr val="bg2">
                              <a:lumMod val="75000"/>
                            </a:schemeClr>
                          </a:gs>
                          <a:gs pos="90000">
                            <a:schemeClr val="bg2">
                              <a:lumMod val="60000"/>
                              <a:lumOff val="40000"/>
                            </a:schemeClr>
                          </a:gs>
                          <a:gs pos="100000">
                            <a:schemeClr val="bg2">
                              <a:lumMod val="20000"/>
                              <a:lumOff val="80000"/>
                            </a:schemeClr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033773" id="Rectangle 1" o:spid="_x0000_s1026" style="position:absolute;margin-left:0;margin-top:35.95pt;width:596.5pt;height:12pt;z-index:2516582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" fillcolor="#070a8e [1614]" stroked="f" strokeweight="1pt">
              <v:fill color2="#d7d7fd [670]" rotate="t" angle="90" colors="0 #070b8f;7864f #070b8f;28836f #0b10d6;58982f #878af9" focus="100%" type="gradient"/>
              <w10:wrap anchorx="page"/>
            </v:rect>
          </w:pict>
        </mc:Fallback>
      </mc:AlternateContent>
    </w:r>
    <w:ins w:id="4" w:author="EGNELL Edgar" w:date="2024-06-04T18:25:00Z">
      <w:r w:rsidR="004C529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619358" wp14:editId="401E8D07">
                <wp:simplePos x="0" y="0"/>
                <wp:positionH relativeFrom="page">
                  <wp:align>right</wp:align>
                </wp:positionH>
                <wp:positionV relativeFrom="page">
                  <wp:posOffset>9472930</wp:posOffset>
                </wp:positionV>
                <wp:extent cx="1259205" cy="1216660"/>
                <wp:effectExtent l="0" t="0" r="0" b="2540"/>
                <wp:wrapNone/>
                <wp:docPr id="14" name="Triangle isocè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59205" cy="1216660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rgbClr val="D5106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E6B0AD" w14:textId="77777777" w:rsidR="004C529E" w:rsidRPr="00510282" w:rsidRDefault="004C529E" w:rsidP="004C529E">
                            <w:pPr>
                              <w:jc w:val="center"/>
                              <w:rPr>
                                <w:rFonts w:ascii="Fira Sans" w:hAnsi="Fira Sans" w:cs="Helvetica"/>
                                <w:b/>
                                <w:bCs/>
                              </w:rPr>
                            </w:pP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</w:rPr>
                              <w:fldChar w:fldCharType="begin"/>
                            </w:r>
                            <w:r w:rsidRPr="00510282">
                              <w:rPr>
                                <w:rFonts w:ascii="Fira Sans" w:hAnsi="Fira Sans" w:cs="Helvetica"/>
                                <w:b/>
                                <w:bCs/>
                              </w:rPr>
                              <w:instrText>PAGE    \* MERGEFORMAT</w:instrText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</w:rPr>
                              <w:fldChar w:fldCharType="separate"/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  <w:noProof/>
                                <w:color w:val="FFFFFF"/>
                              </w:rPr>
                              <w:t>3</w:t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1935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4" o:spid="_x0000_s1026" type="#_x0000_t5" style="position:absolute;margin-left:47.95pt;margin-top:745.9pt;width:99.15pt;height:95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" adj="21600" fillcolor="#d51062" stroked="f">
                <o:lock v:ext="edit" aspectratio="t"/>
                <v:textbox>
                  <w:txbxContent>
                    <w:p w14:paraId="78E6B0AD" w14:textId="77777777" w:rsidR="004C529E" w:rsidRPr="00510282" w:rsidRDefault="004C529E" w:rsidP="004C529E">
                      <w:pPr>
                        <w:jc w:val="center"/>
                        <w:rPr>
                          <w:rFonts w:ascii="Fira Sans" w:hAnsi="Fira Sans" w:cs="Helvetica"/>
                          <w:b/>
                          <w:bCs/>
                        </w:rPr>
                      </w:pP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</w:rPr>
                        <w:fldChar w:fldCharType="begin"/>
                      </w:r>
                      <w:r w:rsidRPr="00510282">
                        <w:rPr>
                          <w:rFonts w:ascii="Fira Sans" w:hAnsi="Fira Sans" w:cs="Helvetica"/>
                          <w:b/>
                          <w:bCs/>
                        </w:rPr>
                        <w:instrText>PAGE    \* MERGEFORMAT</w:instrText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</w:rPr>
                        <w:fldChar w:fldCharType="separate"/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  <w:noProof/>
                          <w:color w:val="FFFFFF"/>
                        </w:rPr>
                        <w:t>3</w:t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  <w:color w:val="FFFFFF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874DA" w14:textId="0382BC4D" w:rsidR="009C1FD0" w:rsidRDefault="009C1FD0" w:rsidP="007556F3">
    <w:pPr>
      <w:pStyle w:val="Pieddepage"/>
      <w:ind w:left="7230"/>
    </w:pPr>
    <w:r w:rsidRPr="00A10A12">
      <w:rPr>
        <w:rFonts w:ascii="Fira Sans" w:hAnsi="Fira Sans"/>
        <w:b/>
        <w:bCs/>
        <w:noProof/>
        <w:color w:val="00B0F0"/>
        <w:sz w:val="44"/>
        <w:szCs w:val="44"/>
      </w:rPr>
      <w:drawing>
        <wp:anchor distT="0" distB="0" distL="114300" distR="114300" simplePos="0" relativeHeight="251658245" behindDoc="0" locked="0" layoutInCell="1" allowOverlap="1" wp14:anchorId="4A94EF81" wp14:editId="58FC8E5D">
          <wp:simplePos x="0" y="0"/>
          <wp:positionH relativeFrom="margin">
            <wp:posOffset>5572125</wp:posOffset>
          </wp:positionH>
          <wp:positionV relativeFrom="paragraph">
            <wp:posOffset>-285750</wp:posOffset>
          </wp:positionV>
          <wp:extent cx="972963" cy="636104"/>
          <wp:effectExtent l="0" t="0" r="0" b="0"/>
          <wp:wrapNone/>
          <wp:docPr id="702135888" name="Image 4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318206" name="Image 4" descr="Une image contenant texte, Police, capture d’écran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963" cy="636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Dans le cadre 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37EBA" w14:textId="77777777" w:rsidR="00D75B59" w:rsidRDefault="00D75B59" w:rsidP="008741C4">
      <w:pPr>
        <w:spacing w:after="0" w:line="240" w:lineRule="auto"/>
      </w:pPr>
      <w:r>
        <w:separator/>
      </w:r>
    </w:p>
  </w:footnote>
  <w:footnote w:type="continuationSeparator" w:id="0">
    <w:p w14:paraId="1160867A" w14:textId="77777777" w:rsidR="00D75B59" w:rsidRDefault="00D75B59" w:rsidP="008741C4">
      <w:pPr>
        <w:spacing w:after="0" w:line="240" w:lineRule="auto"/>
      </w:pPr>
      <w:r>
        <w:continuationSeparator/>
      </w:r>
    </w:p>
  </w:footnote>
  <w:footnote w:type="continuationNotice" w:id="1">
    <w:p w14:paraId="7006ED0C" w14:textId="77777777" w:rsidR="00D75B59" w:rsidRDefault="00D75B59">
      <w:pPr>
        <w:spacing w:after="0" w:line="240" w:lineRule="auto"/>
      </w:pPr>
    </w:p>
  </w:footnote>
  <w:footnote w:id="2">
    <w:p w14:paraId="42C971CC" w14:textId="77777777" w:rsidR="0098466E" w:rsidRDefault="0098466E" w:rsidP="0098466E">
      <w:pPr>
        <w:pStyle w:val="Notedebasdepage"/>
      </w:pPr>
      <w:r w:rsidRPr="00AE0CC2">
        <w:rPr>
          <w:rStyle w:val="Appelnotedebasdep"/>
          <w:color w:val="070A8F" w:themeColor="background2" w:themeShade="80"/>
        </w:rPr>
        <w:footnoteRef/>
      </w:r>
      <w:r w:rsidRPr="00AE0CC2">
        <w:rPr>
          <w:color w:val="070A8F" w:themeColor="background2" w:themeShade="80"/>
        </w:rPr>
        <w:t xml:space="preserve"> Tous secteurs (alimentaire, équipement de la personne, équipement du foyer, bricolage, jardinage-animalerie, culture et loisirs, hygiène et santé, auto-moto)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49050" w14:textId="3C49259B" w:rsidR="00F031CA" w:rsidRPr="00223883" w:rsidRDefault="00BE0123" w:rsidP="00906450">
    <w:pPr>
      <w:pStyle w:val="En-tte"/>
      <w:tabs>
        <w:tab w:val="clear" w:pos="4536"/>
        <w:tab w:val="center" w:pos="4820"/>
      </w:tabs>
      <w:ind w:left="5954"/>
      <w:jc w:val="center"/>
      <w:rPr>
        <w:rFonts w:ascii="Fira Sans" w:hAnsi="Fira Sans"/>
        <w:b/>
        <w:bCs/>
        <w:color w:val="FFFFFF" w:themeColor="background1"/>
        <w:sz w:val="28"/>
        <w:szCs w:val="28"/>
      </w:rPr>
    </w:pPr>
    <w:r w:rsidRPr="00223883">
      <w:rPr>
        <w:rFonts w:ascii="Fira Sans" w:hAnsi="Fira Sans"/>
        <w:b/>
        <w:bCs/>
        <w:noProof/>
        <w:color w:val="FFFFFF" w:themeColor="background1"/>
        <w:sz w:val="28"/>
        <w:szCs w:val="28"/>
        <w:highlight w:val="blu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435ECC0" wp14:editId="251949D4">
              <wp:simplePos x="0" y="0"/>
              <wp:positionH relativeFrom="margin">
                <wp:posOffset>5293994</wp:posOffset>
              </wp:positionH>
              <wp:positionV relativeFrom="margin">
                <wp:posOffset>-446405</wp:posOffset>
              </wp:positionV>
              <wp:extent cx="1257300" cy="2806811"/>
              <wp:effectExtent l="0" t="0" r="0" b="0"/>
              <wp:wrapNone/>
              <wp:docPr id="1115245267" name="Forme en 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257300" cy="2806811"/>
                      </a:xfrm>
                      <a:prstGeom prst="corner">
                        <a:avLst>
                          <a:gd name="adj1" fmla="val 8389"/>
                          <a:gd name="adj2" fmla="val 8389"/>
                        </a:avLst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42479F" id="Forme en L 2" o:spid="_x0000_s1026" style="position:absolute;margin-left:416.85pt;margin-top:-35.15pt;width:99pt;height:221pt;rotation:180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2806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" path="m,l105475,r,2701336l1257300,2701336r,105475l,2806811,,xe" fillcolor="#373cf5 [3214]" stroked="f" strokeweight="1pt">
              <v:stroke joinstyle="miter"/>
              <v:path arrowok="t" o:connecttype="custom" o:connectlocs="0,0;105475,0;105475,2701336;1257300,2701336;1257300,2806811;0,2806811;0,0" o:connectangles="0,0,0,0,0,0,0"/>
              <w10:wrap anchorx="margin" anchory="margin"/>
            </v:shape>
          </w:pict>
        </mc:Fallback>
      </mc:AlternateContent>
    </w:r>
    <w:r w:rsidR="00461CF6" w:rsidRPr="00223883">
      <w:rPr>
        <w:rFonts w:ascii="Fira Sans" w:hAnsi="Fira Sans"/>
        <w:b/>
        <w:bCs/>
        <w:noProof/>
        <w:color w:val="FFFFFF" w:themeColor="background1"/>
        <w:sz w:val="28"/>
        <w:szCs w:val="28"/>
        <w:highlight w:val="blu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B041D5" wp14:editId="0306729F">
              <wp:simplePos x="0" y="0"/>
              <wp:positionH relativeFrom="page">
                <wp:posOffset>-12700</wp:posOffset>
              </wp:positionH>
              <wp:positionV relativeFrom="paragraph">
                <wp:posOffset>-449580</wp:posOffset>
              </wp:positionV>
              <wp:extent cx="7575550" cy="152400"/>
              <wp:effectExtent l="0" t="0" r="6350" b="2540"/>
              <wp:wrapNone/>
              <wp:docPr id="55937267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5550" cy="1524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2000">
                            <a:schemeClr val="bg2">
                              <a:lumMod val="50000"/>
                            </a:schemeClr>
                          </a:gs>
                          <a:gs pos="44000">
                            <a:schemeClr val="bg2">
                              <a:lumMod val="75000"/>
                            </a:schemeClr>
                          </a:gs>
                          <a:gs pos="90000">
                            <a:schemeClr val="bg2">
                              <a:lumMod val="60000"/>
                              <a:lumOff val="40000"/>
                            </a:schemeClr>
                          </a:gs>
                          <a:gs pos="100000">
                            <a:schemeClr val="bg2">
                              <a:lumMod val="20000"/>
                              <a:lumOff val="80000"/>
                            </a:schemeClr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A2B50C" id="Rectangle 1" o:spid="_x0000_s1026" style="position:absolute;margin-left:-1pt;margin-top:-35.4pt;width:596.5pt;height:1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" fillcolor="#070a8e [1614]" stroked="f" strokeweight="1pt">
              <v:fill color2="#d7d7fd [670]" rotate="t" angle="90" colors="0 #070b8f;7864f #070b8f;28836f #0b10d6;58982f #878af9" focus="100%" type="gradient"/>
              <w10:wrap anchorx="page"/>
            </v:rect>
          </w:pict>
        </mc:Fallback>
      </mc:AlternateContent>
    </w:r>
    <w:r w:rsidR="00C14451">
      <w:rPr>
        <w:rFonts w:ascii="Fira Sans" w:hAnsi="Fira Sans"/>
        <w:b/>
        <w:bCs/>
        <w:color w:val="FFFFFF" w:themeColor="background1"/>
        <w:sz w:val="28"/>
        <w:szCs w:val="28"/>
        <w:highlight w:val="blue"/>
      </w:rPr>
      <w:t>Règlement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56AE"/>
    <w:multiLevelType w:val="hybridMultilevel"/>
    <w:tmpl w:val="411C4D70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0A6E"/>
    <w:multiLevelType w:val="hybridMultilevel"/>
    <w:tmpl w:val="E2765474"/>
    <w:lvl w:ilvl="0" w:tplc="45625756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67AB9"/>
    <w:multiLevelType w:val="hybridMultilevel"/>
    <w:tmpl w:val="D10EA8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A68AE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D794B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2035F6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92D20"/>
    <w:multiLevelType w:val="hybridMultilevel"/>
    <w:tmpl w:val="9EC69F68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13A1A"/>
    <w:multiLevelType w:val="hybridMultilevel"/>
    <w:tmpl w:val="D4BA77E2"/>
    <w:lvl w:ilvl="0" w:tplc="BA1430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39674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CA39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01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6F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CC2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927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0D5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32B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A01A4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E4BA8"/>
    <w:multiLevelType w:val="hybridMultilevel"/>
    <w:tmpl w:val="7CC0596C"/>
    <w:lvl w:ilvl="0" w:tplc="CCBAB2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27A"/>
    <w:multiLevelType w:val="hybridMultilevel"/>
    <w:tmpl w:val="161EC4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95D96"/>
    <w:multiLevelType w:val="hybridMultilevel"/>
    <w:tmpl w:val="1D2C9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76FF5"/>
    <w:multiLevelType w:val="hybridMultilevel"/>
    <w:tmpl w:val="1DF4759A"/>
    <w:lvl w:ilvl="0" w:tplc="3020CB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A8CF0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ECB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E60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EB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30A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47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CF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F47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B39D5"/>
    <w:multiLevelType w:val="hybridMultilevel"/>
    <w:tmpl w:val="51B4E13C"/>
    <w:lvl w:ilvl="0" w:tplc="3A2C312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82D04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E354E"/>
    <w:multiLevelType w:val="hybridMultilevel"/>
    <w:tmpl w:val="B5AE448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A4C25C6"/>
    <w:multiLevelType w:val="hybridMultilevel"/>
    <w:tmpl w:val="B688FA36"/>
    <w:lvl w:ilvl="0" w:tplc="CCBAB2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E29A3"/>
    <w:multiLevelType w:val="hybridMultilevel"/>
    <w:tmpl w:val="215ADAE0"/>
    <w:lvl w:ilvl="0" w:tplc="600E89CE">
      <w:start w:val="6"/>
      <w:numFmt w:val="bullet"/>
      <w:lvlText w:val="-"/>
      <w:lvlJc w:val="left"/>
      <w:pPr>
        <w:ind w:left="720" w:hanging="360"/>
      </w:pPr>
      <w:rPr>
        <w:rFonts w:ascii="Fira Sans" w:eastAsiaTheme="minorHAnsi" w:hAnsi="Fira San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3151C"/>
    <w:multiLevelType w:val="hybridMultilevel"/>
    <w:tmpl w:val="19D8DC6A"/>
    <w:lvl w:ilvl="0" w:tplc="F1FE5B2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9254A"/>
    <w:multiLevelType w:val="hybridMultilevel"/>
    <w:tmpl w:val="0A3E383E"/>
    <w:lvl w:ilvl="0" w:tplc="B1CA180C">
      <w:start w:val="6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C6D8C"/>
    <w:multiLevelType w:val="hybridMultilevel"/>
    <w:tmpl w:val="69A66C42"/>
    <w:lvl w:ilvl="0" w:tplc="9AEA9C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22AB8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A89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C43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E5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A821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C1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3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E1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8391F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D3305"/>
    <w:multiLevelType w:val="hybridMultilevel"/>
    <w:tmpl w:val="ECDC5542"/>
    <w:lvl w:ilvl="0" w:tplc="FFFFFFFF">
      <w:start w:val="1"/>
      <w:numFmt w:val="bullet"/>
      <w:lvlText w:val="•"/>
      <w:lvlJc w:val="left"/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160B0D"/>
    <w:multiLevelType w:val="hybridMultilevel"/>
    <w:tmpl w:val="4F5CFA56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B5BA3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678FA"/>
    <w:multiLevelType w:val="hybridMultilevel"/>
    <w:tmpl w:val="E30CF272"/>
    <w:lvl w:ilvl="0" w:tplc="EB524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576766"/>
    <w:multiLevelType w:val="hybridMultilevel"/>
    <w:tmpl w:val="07023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D451D"/>
    <w:multiLevelType w:val="hybridMultilevel"/>
    <w:tmpl w:val="947E54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06481"/>
    <w:multiLevelType w:val="hybridMultilevel"/>
    <w:tmpl w:val="21ECC04C"/>
    <w:lvl w:ilvl="0" w:tplc="F15023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6A7F2D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B90CF5"/>
    <w:multiLevelType w:val="hybridMultilevel"/>
    <w:tmpl w:val="E1B2192E"/>
    <w:lvl w:ilvl="0" w:tplc="BF3864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41B39"/>
    <w:multiLevelType w:val="hybridMultilevel"/>
    <w:tmpl w:val="DD0E11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8D50C2"/>
    <w:multiLevelType w:val="hybridMultilevel"/>
    <w:tmpl w:val="EED4C8FE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84FA4"/>
    <w:multiLevelType w:val="hybridMultilevel"/>
    <w:tmpl w:val="18500BD4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820FC"/>
    <w:multiLevelType w:val="hybridMultilevel"/>
    <w:tmpl w:val="1A769688"/>
    <w:lvl w:ilvl="0" w:tplc="5B7039A8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D4A8BCC"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C2011B"/>
    <w:multiLevelType w:val="hybridMultilevel"/>
    <w:tmpl w:val="12A221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C49F7"/>
    <w:multiLevelType w:val="hybridMultilevel"/>
    <w:tmpl w:val="59965CF2"/>
    <w:lvl w:ilvl="0" w:tplc="E3000E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E00D4"/>
    <w:multiLevelType w:val="hybridMultilevel"/>
    <w:tmpl w:val="B930F5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A79B1"/>
    <w:multiLevelType w:val="multilevel"/>
    <w:tmpl w:val="B648811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b/>
        <w:color w:val="CB9324"/>
        <w:u w:val="single"/>
      </w:rPr>
    </w:lvl>
    <w:lvl w:ilvl="1">
      <w:start w:val="2"/>
      <w:numFmt w:val="decimal"/>
      <w:lvlText w:val="%1-%2"/>
      <w:lvlJc w:val="left"/>
      <w:pPr>
        <w:ind w:left="495" w:hanging="495"/>
      </w:pPr>
      <w:rPr>
        <w:rFonts w:hint="default"/>
        <w:b/>
        <w:color w:val="CB9324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color w:val="CB9324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color w:val="CB9324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color w:val="CB9324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color w:val="CB9324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color w:val="CB9324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color w:val="CB9324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color w:val="CB9324"/>
        <w:u w:val="single"/>
      </w:rPr>
    </w:lvl>
  </w:abstractNum>
  <w:abstractNum w:abstractNumId="39" w15:restartNumberingAfterBreak="0">
    <w:nsid w:val="6F4D3D62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C9574D"/>
    <w:multiLevelType w:val="hybridMultilevel"/>
    <w:tmpl w:val="EA0ED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03A37"/>
    <w:multiLevelType w:val="hybridMultilevel"/>
    <w:tmpl w:val="161EC4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52B83"/>
    <w:multiLevelType w:val="hybridMultilevel"/>
    <w:tmpl w:val="D10EA8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FB1572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77E57"/>
    <w:multiLevelType w:val="hybridMultilevel"/>
    <w:tmpl w:val="A4D652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A5316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3971512">
    <w:abstractNumId w:val="20"/>
  </w:num>
  <w:num w:numId="2" w16cid:durableId="1855848506">
    <w:abstractNumId w:val="7"/>
  </w:num>
  <w:num w:numId="3" w16cid:durableId="1105855010">
    <w:abstractNumId w:val="12"/>
  </w:num>
  <w:num w:numId="4" w16cid:durableId="279655581">
    <w:abstractNumId w:val="32"/>
  </w:num>
  <w:num w:numId="5" w16cid:durableId="996571769">
    <w:abstractNumId w:val="23"/>
  </w:num>
  <w:num w:numId="6" w16cid:durableId="1567296215">
    <w:abstractNumId w:val="0"/>
  </w:num>
  <w:num w:numId="7" w16cid:durableId="567305386">
    <w:abstractNumId w:val="6"/>
  </w:num>
  <w:num w:numId="8" w16cid:durableId="391007583">
    <w:abstractNumId w:val="31"/>
  </w:num>
  <w:num w:numId="9" w16cid:durableId="593392817">
    <w:abstractNumId w:val="40"/>
  </w:num>
  <w:num w:numId="10" w16cid:durableId="93599576">
    <w:abstractNumId w:val="33"/>
  </w:num>
  <w:num w:numId="11" w16cid:durableId="1033457287">
    <w:abstractNumId w:val="27"/>
  </w:num>
  <w:num w:numId="12" w16cid:durableId="353313850">
    <w:abstractNumId w:val="34"/>
  </w:num>
  <w:num w:numId="13" w16cid:durableId="293752919">
    <w:abstractNumId w:val="44"/>
  </w:num>
  <w:num w:numId="14" w16cid:durableId="348337564">
    <w:abstractNumId w:val="35"/>
  </w:num>
  <w:num w:numId="15" w16cid:durableId="208223761">
    <w:abstractNumId w:val="37"/>
  </w:num>
  <w:num w:numId="16" w16cid:durableId="370689037">
    <w:abstractNumId w:val="21"/>
  </w:num>
  <w:num w:numId="17" w16cid:durableId="1013267300">
    <w:abstractNumId w:val="14"/>
  </w:num>
  <w:num w:numId="18" w16cid:durableId="1667827598">
    <w:abstractNumId w:val="43"/>
  </w:num>
  <w:num w:numId="19" w16cid:durableId="858350024">
    <w:abstractNumId w:val="24"/>
  </w:num>
  <w:num w:numId="20" w16cid:durableId="807431394">
    <w:abstractNumId w:val="15"/>
  </w:num>
  <w:num w:numId="21" w16cid:durableId="1754618396">
    <w:abstractNumId w:val="9"/>
  </w:num>
  <w:num w:numId="22" w16cid:durableId="1940134414">
    <w:abstractNumId w:val="38"/>
  </w:num>
  <w:num w:numId="23" w16cid:durableId="1043600953">
    <w:abstractNumId w:val="16"/>
  </w:num>
  <w:num w:numId="24" w16cid:durableId="520357276">
    <w:abstractNumId w:val="36"/>
  </w:num>
  <w:num w:numId="25" w16cid:durableId="2022773657">
    <w:abstractNumId w:val="25"/>
  </w:num>
  <w:num w:numId="26" w16cid:durableId="336544670">
    <w:abstractNumId w:val="8"/>
  </w:num>
  <w:num w:numId="27" w16cid:durableId="385107206">
    <w:abstractNumId w:val="4"/>
  </w:num>
  <w:num w:numId="28" w16cid:durableId="394283531">
    <w:abstractNumId w:val="39"/>
  </w:num>
  <w:num w:numId="29" w16cid:durableId="1239906333">
    <w:abstractNumId w:val="45"/>
  </w:num>
  <w:num w:numId="30" w16cid:durableId="1573855107">
    <w:abstractNumId w:val="5"/>
  </w:num>
  <w:num w:numId="31" w16cid:durableId="125128753">
    <w:abstractNumId w:val="1"/>
  </w:num>
  <w:num w:numId="32" w16cid:durableId="1201480219">
    <w:abstractNumId w:val="17"/>
  </w:num>
  <w:num w:numId="33" w16cid:durableId="747113209">
    <w:abstractNumId w:val="3"/>
  </w:num>
  <w:num w:numId="34" w16cid:durableId="944269159">
    <w:abstractNumId w:val="29"/>
  </w:num>
  <w:num w:numId="35" w16cid:durableId="1797915554">
    <w:abstractNumId w:val="42"/>
  </w:num>
  <w:num w:numId="36" w16cid:durableId="1464495977">
    <w:abstractNumId w:val="2"/>
  </w:num>
  <w:num w:numId="37" w16cid:durableId="2032416086">
    <w:abstractNumId w:val="13"/>
  </w:num>
  <w:num w:numId="38" w16cid:durableId="2122720297">
    <w:abstractNumId w:val="18"/>
  </w:num>
  <w:num w:numId="39" w16cid:durableId="1366785347">
    <w:abstractNumId w:val="19"/>
  </w:num>
  <w:num w:numId="40" w16cid:durableId="1870144557">
    <w:abstractNumId w:val="28"/>
  </w:num>
  <w:num w:numId="41" w16cid:durableId="120657327">
    <w:abstractNumId w:val="41"/>
  </w:num>
  <w:num w:numId="42" w16cid:durableId="111484533">
    <w:abstractNumId w:val="10"/>
  </w:num>
  <w:num w:numId="43" w16cid:durableId="1876306145">
    <w:abstractNumId w:val="30"/>
  </w:num>
  <w:num w:numId="44" w16cid:durableId="674654860">
    <w:abstractNumId w:val="22"/>
  </w:num>
  <w:num w:numId="45" w16cid:durableId="980233206">
    <w:abstractNumId w:val="11"/>
  </w:num>
  <w:num w:numId="46" w16cid:durableId="15022225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GNELL Edgar">
    <w15:presenceInfo w15:providerId="AD" w15:userId="S::EGNELL@ccifrance.fr::9ca0f4ef-8b6d-4a2a-9c40-853ffe24a5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06E"/>
    <w:rsid w:val="0001413B"/>
    <w:rsid w:val="0002006E"/>
    <w:rsid w:val="0002448F"/>
    <w:rsid w:val="00025E38"/>
    <w:rsid w:val="000265DF"/>
    <w:rsid w:val="00030968"/>
    <w:rsid w:val="00037C28"/>
    <w:rsid w:val="000425AE"/>
    <w:rsid w:val="00044B14"/>
    <w:rsid w:val="00064BF0"/>
    <w:rsid w:val="00066EE1"/>
    <w:rsid w:val="000721AE"/>
    <w:rsid w:val="00083588"/>
    <w:rsid w:val="00092ADB"/>
    <w:rsid w:val="00093207"/>
    <w:rsid w:val="00093BE2"/>
    <w:rsid w:val="00094FE0"/>
    <w:rsid w:val="0009529C"/>
    <w:rsid w:val="000A1541"/>
    <w:rsid w:val="000A2DE8"/>
    <w:rsid w:val="000A624A"/>
    <w:rsid w:val="000C1A25"/>
    <w:rsid w:val="000C251E"/>
    <w:rsid w:val="000C339B"/>
    <w:rsid w:val="000C5081"/>
    <w:rsid w:val="000D4B32"/>
    <w:rsid w:val="000D5D06"/>
    <w:rsid w:val="000D7C3F"/>
    <w:rsid w:val="000E1224"/>
    <w:rsid w:val="000F271D"/>
    <w:rsid w:val="000F4A44"/>
    <w:rsid w:val="000F628C"/>
    <w:rsid w:val="0010703C"/>
    <w:rsid w:val="00114CC3"/>
    <w:rsid w:val="00120654"/>
    <w:rsid w:val="00124767"/>
    <w:rsid w:val="00125F38"/>
    <w:rsid w:val="00134A0B"/>
    <w:rsid w:val="00136002"/>
    <w:rsid w:val="00137BCE"/>
    <w:rsid w:val="00147A08"/>
    <w:rsid w:val="001513DD"/>
    <w:rsid w:val="001560DB"/>
    <w:rsid w:val="00161C2D"/>
    <w:rsid w:val="00167803"/>
    <w:rsid w:val="00172DDC"/>
    <w:rsid w:val="00174B98"/>
    <w:rsid w:val="00181888"/>
    <w:rsid w:val="00187809"/>
    <w:rsid w:val="00196BAD"/>
    <w:rsid w:val="00196D33"/>
    <w:rsid w:val="001A000E"/>
    <w:rsid w:val="001A254A"/>
    <w:rsid w:val="001A4D18"/>
    <w:rsid w:val="001A5115"/>
    <w:rsid w:val="001B335C"/>
    <w:rsid w:val="001C5111"/>
    <w:rsid w:val="001C7D27"/>
    <w:rsid w:val="001D7C61"/>
    <w:rsid w:val="001F261F"/>
    <w:rsid w:val="001F55E7"/>
    <w:rsid w:val="001F56F2"/>
    <w:rsid w:val="0020070E"/>
    <w:rsid w:val="0020412D"/>
    <w:rsid w:val="00206502"/>
    <w:rsid w:val="00221D8C"/>
    <w:rsid w:val="00223883"/>
    <w:rsid w:val="00223DAF"/>
    <w:rsid w:val="00230522"/>
    <w:rsid w:val="00230B2D"/>
    <w:rsid w:val="00230C42"/>
    <w:rsid w:val="00233092"/>
    <w:rsid w:val="002347C2"/>
    <w:rsid w:val="002361D6"/>
    <w:rsid w:val="00243927"/>
    <w:rsid w:val="002537F4"/>
    <w:rsid w:val="002668ED"/>
    <w:rsid w:val="00272077"/>
    <w:rsid w:val="00277D46"/>
    <w:rsid w:val="002836CC"/>
    <w:rsid w:val="00286204"/>
    <w:rsid w:val="0029406E"/>
    <w:rsid w:val="002A0353"/>
    <w:rsid w:val="002A0B08"/>
    <w:rsid w:val="002B1E55"/>
    <w:rsid w:val="002C32BC"/>
    <w:rsid w:val="002C3960"/>
    <w:rsid w:val="002D3CCA"/>
    <w:rsid w:val="002E3B06"/>
    <w:rsid w:val="002F01CE"/>
    <w:rsid w:val="002F1636"/>
    <w:rsid w:val="002F6840"/>
    <w:rsid w:val="002F7E08"/>
    <w:rsid w:val="002F7E0C"/>
    <w:rsid w:val="00302C0B"/>
    <w:rsid w:val="00302FFF"/>
    <w:rsid w:val="00303E6C"/>
    <w:rsid w:val="003064E6"/>
    <w:rsid w:val="00306FE0"/>
    <w:rsid w:val="00307256"/>
    <w:rsid w:val="00314EF0"/>
    <w:rsid w:val="00316617"/>
    <w:rsid w:val="00323A47"/>
    <w:rsid w:val="003262CE"/>
    <w:rsid w:val="00335102"/>
    <w:rsid w:val="00345981"/>
    <w:rsid w:val="0035629B"/>
    <w:rsid w:val="0036189F"/>
    <w:rsid w:val="00367FE4"/>
    <w:rsid w:val="00372A14"/>
    <w:rsid w:val="00374E52"/>
    <w:rsid w:val="00375644"/>
    <w:rsid w:val="00383744"/>
    <w:rsid w:val="00385CC1"/>
    <w:rsid w:val="003A17BB"/>
    <w:rsid w:val="003A6D24"/>
    <w:rsid w:val="003A7A79"/>
    <w:rsid w:val="003B3246"/>
    <w:rsid w:val="003B5AD6"/>
    <w:rsid w:val="003B648E"/>
    <w:rsid w:val="003B6B45"/>
    <w:rsid w:val="003C5F57"/>
    <w:rsid w:val="003D3709"/>
    <w:rsid w:val="003E578E"/>
    <w:rsid w:val="003F09D7"/>
    <w:rsid w:val="003F3937"/>
    <w:rsid w:val="004022BD"/>
    <w:rsid w:val="00405FC0"/>
    <w:rsid w:val="0040658C"/>
    <w:rsid w:val="0040776E"/>
    <w:rsid w:val="00412764"/>
    <w:rsid w:val="00412C83"/>
    <w:rsid w:val="00421255"/>
    <w:rsid w:val="00426257"/>
    <w:rsid w:val="00426501"/>
    <w:rsid w:val="00436655"/>
    <w:rsid w:val="00456440"/>
    <w:rsid w:val="00456989"/>
    <w:rsid w:val="00461CF6"/>
    <w:rsid w:val="00461D3C"/>
    <w:rsid w:val="00462B87"/>
    <w:rsid w:val="00463546"/>
    <w:rsid w:val="004751CD"/>
    <w:rsid w:val="00481532"/>
    <w:rsid w:val="0048540F"/>
    <w:rsid w:val="00486AF1"/>
    <w:rsid w:val="004925CA"/>
    <w:rsid w:val="004A3B6E"/>
    <w:rsid w:val="004A70F3"/>
    <w:rsid w:val="004B0E78"/>
    <w:rsid w:val="004B55D7"/>
    <w:rsid w:val="004B6777"/>
    <w:rsid w:val="004B7ADC"/>
    <w:rsid w:val="004C529E"/>
    <w:rsid w:val="004C63A6"/>
    <w:rsid w:val="004E482E"/>
    <w:rsid w:val="004E4A38"/>
    <w:rsid w:val="004E56B4"/>
    <w:rsid w:val="004F1929"/>
    <w:rsid w:val="00503D32"/>
    <w:rsid w:val="005064DE"/>
    <w:rsid w:val="00510282"/>
    <w:rsid w:val="005138B3"/>
    <w:rsid w:val="00516C96"/>
    <w:rsid w:val="00520C12"/>
    <w:rsid w:val="0053031F"/>
    <w:rsid w:val="00530EF6"/>
    <w:rsid w:val="005572C0"/>
    <w:rsid w:val="005658BD"/>
    <w:rsid w:val="0057229B"/>
    <w:rsid w:val="00575179"/>
    <w:rsid w:val="00575CB3"/>
    <w:rsid w:val="00575CB6"/>
    <w:rsid w:val="00577B25"/>
    <w:rsid w:val="00584356"/>
    <w:rsid w:val="00592D59"/>
    <w:rsid w:val="00595263"/>
    <w:rsid w:val="00596B97"/>
    <w:rsid w:val="0059708C"/>
    <w:rsid w:val="005A1DDD"/>
    <w:rsid w:val="005A5E5D"/>
    <w:rsid w:val="005A6285"/>
    <w:rsid w:val="005B15FD"/>
    <w:rsid w:val="005B1DF9"/>
    <w:rsid w:val="005B44DE"/>
    <w:rsid w:val="005C7AD7"/>
    <w:rsid w:val="005D22CA"/>
    <w:rsid w:val="005E7DF1"/>
    <w:rsid w:val="005F7747"/>
    <w:rsid w:val="00601EB3"/>
    <w:rsid w:val="0060597C"/>
    <w:rsid w:val="0062332B"/>
    <w:rsid w:val="00623CD0"/>
    <w:rsid w:val="00624A14"/>
    <w:rsid w:val="00627256"/>
    <w:rsid w:val="006328E0"/>
    <w:rsid w:val="00635C4A"/>
    <w:rsid w:val="00636B4B"/>
    <w:rsid w:val="006416F2"/>
    <w:rsid w:val="0064359E"/>
    <w:rsid w:val="00644E79"/>
    <w:rsid w:val="006456B9"/>
    <w:rsid w:val="006506B0"/>
    <w:rsid w:val="00650771"/>
    <w:rsid w:val="00651B2D"/>
    <w:rsid w:val="0065218E"/>
    <w:rsid w:val="006538F4"/>
    <w:rsid w:val="0065519C"/>
    <w:rsid w:val="00660989"/>
    <w:rsid w:val="00662846"/>
    <w:rsid w:val="00672594"/>
    <w:rsid w:val="00676257"/>
    <w:rsid w:val="006806E7"/>
    <w:rsid w:val="00686F6E"/>
    <w:rsid w:val="00687DFC"/>
    <w:rsid w:val="006901CC"/>
    <w:rsid w:val="0069167E"/>
    <w:rsid w:val="006B0A1C"/>
    <w:rsid w:val="006B24C2"/>
    <w:rsid w:val="006B79A5"/>
    <w:rsid w:val="006C4C43"/>
    <w:rsid w:val="006D71BA"/>
    <w:rsid w:val="006D7919"/>
    <w:rsid w:val="006E66A1"/>
    <w:rsid w:val="006F5C9E"/>
    <w:rsid w:val="0072059B"/>
    <w:rsid w:val="0072237D"/>
    <w:rsid w:val="007300D7"/>
    <w:rsid w:val="00732318"/>
    <w:rsid w:val="00735871"/>
    <w:rsid w:val="00735E7B"/>
    <w:rsid w:val="007400EF"/>
    <w:rsid w:val="00740729"/>
    <w:rsid w:val="007427CD"/>
    <w:rsid w:val="007556F3"/>
    <w:rsid w:val="00756849"/>
    <w:rsid w:val="00760C27"/>
    <w:rsid w:val="00771DB9"/>
    <w:rsid w:val="007761C9"/>
    <w:rsid w:val="007768EB"/>
    <w:rsid w:val="00782277"/>
    <w:rsid w:val="007870E4"/>
    <w:rsid w:val="00797168"/>
    <w:rsid w:val="007A073D"/>
    <w:rsid w:val="007A5542"/>
    <w:rsid w:val="007A770D"/>
    <w:rsid w:val="007B0633"/>
    <w:rsid w:val="007B1514"/>
    <w:rsid w:val="007B19DF"/>
    <w:rsid w:val="007B457F"/>
    <w:rsid w:val="007C3E85"/>
    <w:rsid w:val="007C3F5E"/>
    <w:rsid w:val="007C4EE1"/>
    <w:rsid w:val="007C73B8"/>
    <w:rsid w:val="007C7B0F"/>
    <w:rsid w:val="007D5318"/>
    <w:rsid w:val="007E144B"/>
    <w:rsid w:val="007F5B1F"/>
    <w:rsid w:val="008116BA"/>
    <w:rsid w:val="00830200"/>
    <w:rsid w:val="00837319"/>
    <w:rsid w:val="00837E2B"/>
    <w:rsid w:val="008413CF"/>
    <w:rsid w:val="00842BC9"/>
    <w:rsid w:val="00844DEE"/>
    <w:rsid w:val="00851C04"/>
    <w:rsid w:val="008547BB"/>
    <w:rsid w:val="00866FA3"/>
    <w:rsid w:val="008741C4"/>
    <w:rsid w:val="0087501C"/>
    <w:rsid w:val="008802DD"/>
    <w:rsid w:val="00884258"/>
    <w:rsid w:val="00894D79"/>
    <w:rsid w:val="008A214B"/>
    <w:rsid w:val="008A3AC0"/>
    <w:rsid w:val="008A7EA1"/>
    <w:rsid w:val="008B151D"/>
    <w:rsid w:val="008B6D4F"/>
    <w:rsid w:val="008B7855"/>
    <w:rsid w:val="008C1F4F"/>
    <w:rsid w:val="008C301D"/>
    <w:rsid w:val="008C31B2"/>
    <w:rsid w:val="008D522A"/>
    <w:rsid w:val="008E1DCB"/>
    <w:rsid w:val="008E4FEC"/>
    <w:rsid w:val="008E614C"/>
    <w:rsid w:val="00906428"/>
    <w:rsid w:val="00906450"/>
    <w:rsid w:val="00912E03"/>
    <w:rsid w:val="00922682"/>
    <w:rsid w:val="00924FC9"/>
    <w:rsid w:val="00926351"/>
    <w:rsid w:val="009301B0"/>
    <w:rsid w:val="00942958"/>
    <w:rsid w:val="0094333E"/>
    <w:rsid w:val="009510E8"/>
    <w:rsid w:val="00960F84"/>
    <w:rsid w:val="00974BD3"/>
    <w:rsid w:val="0098466E"/>
    <w:rsid w:val="0098514E"/>
    <w:rsid w:val="00985810"/>
    <w:rsid w:val="009909D4"/>
    <w:rsid w:val="009913F4"/>
    <w:rsid w:val="009A33D8"/>
    <w:rsid w:val="009A5A0A"/>
    <w:rsid w:val="009B05EC"/>
    <w:rsid w:val="009B11C0"/>
    <w:rsid w:val="009B1826"/>
    <w:rsid w:val="009B6AD7"/>
    <w:rsid w:val="009C0301"/>
    <w:rsid w:val="009C1FD0"/>
    <w:rsid w:val="009C4DD7"/>
    <w:rsid w:val="009D20F2"/>
    <w:rsid w:val="009D3B76"/>
    <w:rsid w:val="009D7B07"/>
    <w:rsid w:val="009F0372"/>
    <w:rsid w:val="009F77D4"/>
    <w:rsid w:val="00A019B0"/>
    <w:rsid w:val="00A10A12"/>
    <w:rsid w:val="00A1464C"/>
    <w:rsid w:val="00A15B0F"/>
    <w:rsid w:val="00A222D7"/>
    <w:rsid w:val="00A31E4C"/>
    <w:rsid w:val="00A31ED1"/>
    <w:rsid w:val="00A41BF0"/>
    <w:rsid w:val="00A558E7"/>
    <w:rsid w:val="00A60D1C"/>
    <w:rsid w:val="00A74EC6"/>
    <w:rsid w:val="00A83183"/>
    <w:rsid w:val="00A8734B"/>
    <w:rsid w:val="00A924AE"/>
    <w:rsid w:val="00A92959"/>
    <w:rsid w:val="00A92A4A"/>
    <w:rsid w:val="00A93D27"/>
    <w:rsid w:val="00A9562E"/>
    <w:rsid w:val="00A96D53"/>
    <w:rsid w:val="00AA739C"/>
    <w:rsid w:val="00AB47F1"/>
    <w:rsid w:val="00AC7ACE"/>
    <w:rsid w:val="00AD2131"/>
    <w:rsid w:val="00AE0CC2"/>
    <w:rsid w:val="00AE3027"/>
    <w:rsid w:val="00AE4E26"/>
    <w:rsid w:val="00AE51B1"/>
    <w:rsid w:val="00AF16B3"/>
    <w:rsid w:val="00B1168D"/>
    <w:rsid w:val="00B1291E"/>
    <w:rsid w:val="00B17DE8"/>
    <w:rsid w:val="00B261C9"/>
    <w:rsid w:val="00B34D06"/>
    <w:rsid w:val="00B56EE2"/>
    <w:rsid w:val="00B6399D"/>
    <w:rsid w:val="00B6528B"/>
    <w:rsid w:val="00B70C80"/>
    <w:rsid w:val="00B83F2A"/>
    <w:rsid w:val="00B863C9"/>
    <w:rsid w:val="00B91E69"/>
    <w:rsid w:val="00B922FA"/>
    <w:rsid w:val="00BA0D63"/>
    <w:rsid w:val="00BA5A45"/>
    <w:rsid w:val="00BA641C"/>
    <w:rsid w:val="00BB1B1F"/>
    <w:rsid w:val="00BB7476"/>
    <w:rsid w:val="00BD7DF1"/>
    <w:rsid w:val="00BE0123"/>
    <w:rsid w:val="00BE7CE6"/>
    <w:rsid w:val="00C06042"/>
    <w:rsid w:val="00C06650"/>
    <w:rsid w:val="00C14451"/>
    <w:rsid w:val="00C20473"/>
    <w:rsid w:val="00C26BC6"/>
    <w:rsid w:val="00C276B5"/>
    <w:rsid w:val="00C32378"/>
    <w:rsid w:val="00C32812"/>
    <w:rsid w:val="00C36347"/>
    <w:rsid w:val="00C3710C"/>
    <w:rsid w:val="00C43A0D"/>
    <w:rsid w:val="00C46E67"/>
    <w:rsid w:val="00C55F79"/>
    <w:rsid w:val="00C61DFE"/>
    <w:rsid w:val="00C63F60"/>
    <w:rsid w:val="00C870BD"/>
    <w:rsid w:val="00C94848"/>
    <w:rsid w:val="00C96210"/>
    <w:rsid w:val="00CA21A2"/>
    <w:rsid w:val="00CA6B86"/>
    <w:rsid w:val="00CC2013"/>
    <w:rsid w:val="00CC3E5E"/>
    <w:rsid w:val="00CC7CD6"/>
    <w:rsid w:val="00CC7E82"/>
    <w:rsid w:val="00CD0FCE"/>
    <w:rsid w:val="00CD636D"/>
    <w:rsid w:val="00CD6971"/>
    <w:rsid w:val="00CF716D"/>
    <w:rsid w:val="00D01A36"/>
    <w:rsid w:val="00D11B0B"/>
    <w:rsid w:val="00D13E06"/>
    <w:rsid w:val="00D26FBE"/>
    <w:rsid w:val="00D4490B"/>
    <w:rsid w:val="00D4549F"/>
    <w:rsid w:val="00D45AD1"/>
    <w:rsid w:val="00D51DBD"/>
    <w:rsid w:val="00D60246"/>
    <w:rsid w:val="00D62142"/>
    <w:rsid w:val="00D722C4"/>
    <w:rsid w:val="00D75B59"/>
    <w:rsid w:val="00D77670"/>
    <w:rsid w:val="00D85604"/>
    <w:rsid w:val="00D906EB"/>
    <w:rsid w:val="00D929A5"/>
    <w:rsid w:val="00D929E7"/>
    <w:rsid w:val="00D94C0F"/>
    <w:rsid w:val="00D959DC"/>
    <w:rsid w:val="00DA43C1"/>
    <w:rsid w:val="00DB61AE"/>
    <w:rsid w:val="00DB7547"/>
    <w:rsid w:val="00DC2725"/>
    <w:rsid w:val="00DC712E"/>
    <w:rsid w:val="00DE03F9"/>
    <w:rsid w:val="00DE551C"/>
    <w:rsid w:val="00DE5A4F"/>
    <w:rsid w:val="00DF1C8D"/>
    <w:rsid w:val="00DF544C"/>
    <w:rsid w:val="00DF5F78"/>
    <w:rsid w:val="00E000AA"/>
    <w:rsid w:val="00E023AD"/>
    <w:rsid w:val="00E07A21"/>
    <w:rsid w:val="00E11B5C"/>
    <w:rsid w:val="00E11F6F"/>
    <w:rsid w:val="00E1291C"/>
    <w:rsid w:val="00E17DD1"/>
    <w:rsid w:val="00E216BD"/>
    <w:rsid w:val="00E26320"/>
    <w:rsid w:val="00E35C29"/>
    <w:rsid w:val="00E54504"/>
    <w:rsid w:val="00E5491C"/>
    <w:rsid w:val="00E5578A"/>
    <w:rsid w:val="00E56268"/>
    <w:rsid w:val="00E71494"/>
    <w:rsid w:val="00E71F84"/>
    <w:rsid w:val="00E74FC6"/>
    <w:rsid w:val="00E835E0"/>
    <w:rsid w:val="00EA1398"/>
    <w:rsid w:val="00EA720A"/>
    <w:rsid w:val="00EA7B6E"/>
    <w:rsid w:val="00EB4C20"/>
    <w:rsid w:val="00EC2C90"/>
    <w:rsid w:val="00EC4176"/>
    <w:rsid w:val="00ED3547"/>
    <w:rsid w:val="00ED4374"/>
    <w:rsid w:val="00EE0276"/>
    <w:rsid w:val="00EE3296"/>
    <w:rsid w:val="00EF1252"/>
    <w:rsid w:val="00EF40D9"/>
    <w:rsid w:val="00EF6FE4"/>
    <w:rsid w:val="00F014CA"/>
    <w:rsid w:val="00F031CA"/>
    <w:rsid w:val="00F16AF7"/>
    <w:rsid w:val="00F21AC1"/>
    <w:rsid w:val="00F37947"/>
    <w:rsid w:val="00F46135"/>
    <w:rsid w:val="00F5241E"/>
    <w:rsid w:val="00F5377F"/>
    <w:rsid w:val="00F60FB8"/>
    <w:rsid w:val="00F64A8C"/>
    <w:rsid w:val="00F6611D"/>
    <w:rsid w:val="00F70FF0"/>
    <w:rsid w:val="00F75A72"/>
    <w:rsid w:val="00F7683C"/>
    <w:rsid w:val="00F8045C"/>
    <w:rsid w:val="00F865F1"/>
    <w:rsid w:val="00FA4994"/>
    <w:rsid w:val="00FA51E5"/>
    <w:rsid w:val="00FB2F75"/>
    <w:rsid w:val="00FB34E4"/>
    <w:rsid w:val="00FB3D75"/>
    <w:rsid w:val="00FC408C"/>
    <w:rsid w:val="00FC56C0"/>
    <w:rsid w:val="00FC768C"/>
    <w:rsid w:val="00FD1E9B"/>
    <w:rsid w:val="00FD26BF"/>
    <w:rsid w:val="00FD4C87"/>
    <w:rsid w:val="00FF178A"/>
    <w:rsid w:val="06ACFBD6"/>
    <w:rsid w:val="074C0DA8"/>
    <w:rsid w:val="0AB2714B"/>
    <w:rsid w:val="0ACDE619"/>
    <w:rsid w:val="0E3E8412"/>
    <w:rsid w:val="0FEF9DF2"/>
    <w:rsid w:val="129D5CA7"/>
    <w:rsid w:val="13059AD9"/>
    <w:rsid w:val="137E8D6D"/>
    <w:rsid w:val="149C3094"/>
    <w:rsid w:val="15E1CD5B"/>
    <w:rsid w:val="18016AFB"/>
    <w:rsid w:val="1C01812C"/>
    <w:rsid w:val="1C577B7C"/>
    <w:rsid w:val="1C62BF77"/>
    <w:rsid w:val="1DF3EC83"/>
    <w:rsid w:val="1E034DE7"/>
    <w:rsid w:val="1FA2409A"/>
    <w:rsid w:val="2050F13D"/>
    <w:rsid w:val="2098E417"/>
    <w:rsid w:val="22D4219E"/>
    <w:rsid w:val="23131FFF"/>
    <w:rsid w:val="2533F1AE"/>
    <w:rsid w:val="2A08F72A"/>
    <w:rsid w:val="2A5D4AD0"/>
    <w:rsid w:val="2C836B35"/>
    <w:rsid w:val="2D99DF12"/>
    <w:rsid w:val="2D9D373F"/>
    <w:rsid w:val="3097E31E"/>
    <w:rsid w:val="3139765E"/>
    <w:rsid w:val="34332087"/>
    <w:rsid w:val="3962A7D2"/>
    <w:rsid w:val="3C641976"/>
    <w:rsid w:val="47620E2E"/>
    <w:rsid w:val="496E51F9"/>
    <w:rsid w:val="4C2A716F"/>
    <w:rsid w:val="4EF21A8D"/>
    <w:rsid w:val="50A8CD1E"/>
    <w:rsid w:val="53ACF2BB"/>
    <w:rsid w:val="55DF164F"/>
    <w:rsid w:val="5A17ECE7"/>
    <w:rsid w:val="5D1AF11E"/>
    <w:rsid w:val="627A0C30"/>
    <w:rsid w:val="627B4B4C"/>
    <w:rsid w:val="62BD90C3"/>
    <w:rsid w:val="6389E17F"/>
    <w:rsid w:val="6842B98F"/>
    <w:rsid w:val="6C93638F"/>
    <w:rsid w:val="6F595AF1"/>
    <w:rsid w:val="7110B595"/>
    <w:rsid w:val="72350DE3"/>
    <w:rsid w:val="73BF249F"/>
    <w:rsid w:val="7550B05C"/>
    <w:rsid w:val="761451D6"/>
    <w:rsid w:val="77B26495"/>
    <w:rsid w:val="7A804420"/>
    <w:rsid w:val="7C5245A5"/>
    <w:rsid w:val="7DEDC3B0"/>
    <w:rsid w:val="7E094E03"/>
    <w:rsid w:val="7FB5D2A4"/>
    <w:rsid w:val="7FD4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5B738"/>
  <w15:chartTrackingRefBased/>
  <w15:docId w15:val="{6A9DC3DD-23A2-4052-B531-DC0CF33B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927"/>
  </w:style>
  <w:style w:type="paragraph" w:styleId="Titre1">
    <w:name w:val="heading 1"/>
    <w:basedOn w:val="Normal"/>
    <w:next w:val="Normal"/>
    <w:link w:val="Titre1Car"/>
    <w:uiPriority w:val="9"/>
    <w:qFormat/>
    <w:rsid w:val="00020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FA7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FA7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006E"/>
    <w:pPr>
      <w:keepNext/>
      <w:keepLines/>
      <w:spacing w:before="160" w:after="80"/>
      <w:outlineLvl w:val="2"/>
    </w:pPr>
    <w:rPr>
      <w:rFonts w:eastAsiaTheme="majorEastAsia" w:cstheme="majorBidi"/>
      <w:color w:val="007FA7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0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FA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006E"/>
    <w:pPr>
      <w:keepNext/>
      <w:keepLines/>
      <w:spacing w:before="80" w:after="40"/>
      <w:outlineLvl w:val="4"/>
    </w:pPr>
    <w:rPr>
      <w:rFonts w:eastAsiaTheme="majorEastAsia" w:cstheme="majorBidi"/>
      <w:color w:val="007FA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0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0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0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0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2006E"/>
    <w:rPr>
      <w:rFonts w:asciiTheme="majorHAnsi" w:eastAsiaTheme="majorEastAsia" w:hAnsiTheme="majorHAnsi" w:cstheme="majorBidi"/>
      <w:color w:val="007FA7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2006E"/>
    <w:rPr>
      <w:rFonts w:asciiTheme="majorHAnsi" w:eastAsiaTheme="majorEastAsia" w:hAnsiTheme="majorHAnsi" w:cstheme="majorBidi"/>
      <w:color w:val="007FA7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2006E"/>
    <w:rPr>
      <w:rFonts w:eastAsiaTheme="majorEastAsia" w:cstheme="majorBidi"/>
      <w:color w:val="007FA7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2006E"/>
    <w:rPr>
      <w:rFonts w:eastAsiaTheme="majorEastAsia" w:cstheme="majorBidi"/>
      <w:i/>
      <w:iCs/>
      <w:color w:val="007FA7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2006E"/>
    <w:rPr>
      <w:rFonts w:eastAsiaTheme="majorEastAsia" w:cstheme="majorBidi"/>
      <w:color w:val="007FA7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2006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2006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2006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2006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20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0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20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20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20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2006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2006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2006E"/>
    <w:rPr>
      <w:i/>
      <w:iCs/>
      <w:color w:val="007FA7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006E"/>
    <w:pPr>
      <w:pBdr>
        <w:top w:val="single" w:sz="4" w:space="10" w:color="007FA7" w:themeColor="accent1" w:themeShade="BF"/>
        <w:bottom w:val="single" w:sz="4" w:space="10" w:color="007FA7" w:themeColor="accent1" w:themeShade="BF"/>
      </w:pBdr>
      <w:spacing w:before="360" w:after="360"/>
      <w:ind w:left="864" w:right="864"/>
      <w:jc w:val="center"/>
    </w:pPr>
    <w:rPr>
      <w:i/>
      <w:iCs/>
      <w:color w:val="007FA7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006E"/>
    <w:rPr>
      <w:i/>
      <w:iCs/>
      <w:color w:val="007FA7" w:themeColor="accent1" w:themeShade="BF"/>
    </w:rPr>
  </w:style>
  <w:style w:type="character" w:styleId="Rfrenceintense">
    <w:name w:val="Intense Reference"/>
    <w:basedOn w:val="Policepardfaut"/>
    <w:uiPriority w:val="32"/>
    <w:qFormat/>
    <w:rsid w:val="0002006E"/>
    <w:rPr>
      <w:b/>
      <w:bCs/>
      <w:smallCaps/>
      <w:color w:val="007FA7" w:themeColor="accent1" w:themeShade="BF"/>
      <w:spacing w:val="5"/>
    </w:rPr>
  </w:style>
  <w:style w:type="paragraph" w:styleId="Rvision">
    <w:name w:val="Revision"/>
    <w:hidden/>
    <w:uiPriority w:val="99"/>
    <w:semiHidden/>
    <w:rsid w:val="001A4D18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41C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41C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741C4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C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529E"/>
  </w:style>
  <w:style w:type="paragraph" w:styleId="Pieddepage">
    <w:name w:val="footer"/>
    <w:basedOn w:val="Normal"/>
    <w:link w:val="PieddepageCar"/>
    <w:uiPriority w:val="99"/>
    <w:unhideWhenUsed/>
    <w:rsid w:val="004C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29E"/>
  </w:style>
  <w:style w:type="character" w:customStyle="1" w:styleId="normaltextrun">
    <w:name w:val="normaltextrun"/>
    <w:basedOn w:val="Policepardfaut"/>
    <w:rsid w:val="00676257"/>
  </w:style>
  <w:style w:type="table" w:styleId="Grilledutableau">
    <w:name w:val="Table Grid"/>
    <w:basedOn w:val="TableauNormal"/>
    <w:uiPriority w:val="39"/>
    <w:rsid w:val="00912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302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020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020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02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0200"/>
    <w:rPr>
      <w:b/>
      <w:b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94C0F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D94C0F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D94C0F"/>
    <w:rPr>
      <w:color w:val="000000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94C0F"/>
    <w:pPr>
      <w:spacing w:after="100"/>
      <w:ind w:left="220"/>
    </w:pPr>
    <w:rPr>
      <w:rFonts w:eastAsiaTheme="minorEastAsia" w:cs="Times New Roman"/>
      <w:kern w:val="0"/>
      <w:lang w:eastAsia="fr-FR"/>
      <w14:ligatures w14:val="none"/>
    </w:rPr>
  </w:style>
  <w:style w:type="paragraph" w:styleId="TM3">
    <w:name w:val="toc 3"/>
    <w:basedOn w:val="Normal"/>
    <w:next w:val="Normal"/>
    <w:autoRedefine/>
    <w:uiPriority w:val="39"/>
    <w:unhideWhenUsed/>
    <w:rsid w:val="00D94C0F"/>
    <w:pPr>
      <w:spacing w:after="100"/>
      <w:ind w:left="440"/>
    </w:pPr>
    <w:rPr>
      <w:rFonts w:eastAsiaTheme="minorEastAsia" w:cs="Times New Roman"/>
      <w:kern w:val="0"/>
      <w:lang w:eastAsia="fr-FR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6F5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ntact-rgpd@cci79.com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youtu.be/K9BjTMMrZdk?si=Wa3hp0naPWOlmvny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CIF">
      <a:dk1>
        <a:sysClr val="windowText" lastClr="000000"/>
      </a:dk1>
      <a:lt1>
        <a:sysClr val="window" lastClr="FFFFFF"/>
      </a:lt1>
      <a:dk2>
        <a:srgbClr val="4B5055"/>
      </a:dk2>
      <a:lt2>
        <a:srgbClr val="373CF5"/>
      </a:lt2>
      <a:accent1>
        <a:srgbClr val="00ABE0"/>
      </a:accent1>
      <a:accent2>
        <a:srgbClr val="4B5055"/>
      </a:accent2>
      <a:accent3>
        <a:srgbClr val="B9AA9B"/>
      </a:accent3>
      <a:accent4>
        <a:srgbClr val="D7CDC3"/>
      </a:accent4>
      <a:accent5>
        <a:srgbClr val="EBE6E1"/>
      </a:accent5>
      <a:accent6>
        <a:srgbClr val="DCDCDC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9fdad3-229c-4548-8a95-e6daaaa37bbe" xsi:nil="true"/>
    <lcf76f155ced4ddcb4097134ff3c332f xmlns="0ae1c92c-21ff-40fa-b529-58d93339239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9611CAFB7CF4A8F87A832AA20E046" ma:contentTypeVersion="19" ma:contentTypeDescription="Crée un document." ma:contentTypeScope="" ma:versionID="e49dbe53ce6125c84dc739fabb44bc6a">
  <xsd:schema xmlns:xsd="http://www.w3.org/2001/XMLSchema" xmlns:xs="http://www.w3.org/2001/XMLSchema" xmlns:p="http://schemas.microsoft.com/office/2006/metadata/properties" xmlns:ns2="0ae1c92c-21ff-40fa-b529-58d93339239a" xmlns:ns3="559fdad3-229c-4548-8a95-e6daaaa37bbe" targetNamespace="http://schemas.microsoft.com/office/2006/metadata/properties" ma:root="true" ma:fieldsID="3e88afacdcd4bb9e1735fc270d8250f8" ns2:_="" ns3:_="">
    <xsd:import namespace="0ae1c92c-21ff-40fa-b529-58d93339239a"/>
    <xsd:import namespace="559fdad3-229c-4548-8a95-e6daaaa37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c92c-21ff-40fa-b529-58d933392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fdad3-229c-4548-8a95-e6daaaa37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dff3a0-83c9-4fb0-9f5a-af1cb8d1eea9}" ma:internalName="TaxCatchAll" ma:showField="CatchAllData" ma:web="559fdad3-229c-4548-8a95-e6daaaa37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21CB73-CA67-4515-B399-F6961D34E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8F4226-2DCB-430B-A999-BB107CF8A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E2E742-F6B0-4610-B142-C003997667C4}">
  <ds:schemaRefs>
    <ds:schemaRef ds:uri="http://schemas.microsoft.com/office/2006/metadata/properties"/>
    <ds:schemaRef ds:uri="http://schemas.microsoft.com/office/infopath/2007/PartnerControls"/>
    <ds:schemaRef ds:uri="46489f7f-94be-415b-ab26-ace977dd3fe8"/>
    <ds:schemaRef ds:uri="71be32f5-0ca9-4f51-8a22-f372127d9dec"/>
  </ds:schemaRefs>
</ds:datastoreItem>
</file>

<file path=customXml/itemProps4.xml><?xml version="1.0" encoding="utf-8"?>
<ds:datastoreItem xmlns:ds="http://schemas.openxmlformats.org/officeDocument/2006/customXml" ds:itemID="{8E3BE0D7-9601-4E93-A7EB-4523F59907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2511</Words>
  <Characters>13813</Characters>
  <Application>Microsoft Office Word</Application>
  <DocSecurity>0</DocSecurity>
  <Lines>115</Lines>
  <Paragraphs>32</Paragraphs>
  <ScaleCrop>false</ScaleCrop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EGNELL Edgar</dc:creator>
  <cp:keywords/>
  <dc:description/>
  <cp:lastModifiedBy>EGNELL Edgar</cp:lastModifiedBy>
  <cp:revision>108</cp:revision>
  <cp:lastPrinted>2025-08-22T07:25:00Z</cp:lastPrinted>
  <dcterms:created xsi:type="dcterms:W3CDTF">2025-08-20T07:50:00Z</dcterms:created>
  <dcterms:modified xsi:type="dcterms:W3CDTF">2025-09-26T15:19:00Z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0x0101002069611CAFB7CF4A8F87A832AA20E046</vt:lpwstr>
  </property>
  <property fmtid="{D5CDD505-2E9C-101B-9397-08002B2CF9AE}" pid="3" name="MediaServiceImageTags">
    <vt:lpwstr/>
  </property>
</Properties>
</file>